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D16912">
        <w:trPr>
          <w:trHeight w:val="71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71FC7E2D" w:rsidR="00067FE2" w:rsidRDefault="00577B00" w:rsidP="00F44236">
            <w:pPr>
              <w:pStyle w:val="Header"/>
            </w:pPr>
            <w:hyperlink r:id="rId8" w:history="1">
              <w:r>
                <w:rPr>
                  <w:rStyle w:val="Hyperlink"/>
                </w:rPr>
                <w:t>1274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578ABDD5" w:rsidR="00067FE2" w:rsidRDefault="00ED3CCE" w:rsidP="00F44236">
            <w:pPr>
              <w:pStyle w:val="Header"/>
            </w:pPr>
            <w:r>
              <w:t>RPG E</w:t>
            </w:r>
            <w:r w:rsidRPr="00ED3CCE">
              <w:t xml:space="preserve">stimated </w:t>
            </w:r>
            <w:r>
              <w:t>C</w:t>
            </w:r>
            <w:r w:rsidRPr="00ED3CCE">
              <w:t xml:space="preserve">apital </w:t>
            </w:r>
            <w:r>
              <w:t>C</w:t>
            </w:r>
            <w:r w:rsidRPr="00ED3CCE">
              <w:t xml:space="preserve">ost </w:t>
            </w:r>
            <w:r>
              <w:t>T</w:t>
            </w:r>
            <w:r w:rsidRPr="00ED3CCE">
              <w:t>hresholds of Proposed Transmission Projects</w:t>
            </w:r>
            <w:r>
              <w:t xml:space="preserve"> </w:t>
            </w:r>
          </w:p>
        </w:tc>
      </w:tr>
      <w:tr w:rsidR="00067FE2" w:rsidRPr="00E01925" w14:paraId="398BCBF4" w14:textId="77777777" w:rsidTr="003974C9">
        <w:trPr>
          <w:trHeight w:val="51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A20C7F8" w14:textId="6FDAA0E1" w:rsidR="00067FE2" w:rsidRPr="00E01925" w:rsidRDefault="00067FE2" w:rsidP="00F44236">
            <w:pPr>
              <w:pStyle w:val="Header"/>
              <w:rPr>
                <w:bCs w:val="0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16A45634" w14:textId="00F939E5" w:rsidR="00067FE2" w:rsidRPr="00E01925" w:rsidRDefault="00067FE2" w:rsidP="00F44236">
            <w:pPr>
              <w:pStyle w:val="NormalArial"/>
            </w:pPr>
          </w:p>
        </w:tc>
      </w:tr>
      <w:tr w:rsidR="00067FE2" w14:paraId="788C839C" w14:textId="77777777" w:rsidTr="003974C9">
        <w:trPr>
          <w:trHeight w:val="51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1C18EC" w14:textId="315ABC5E" w:rsidR="00067FE2" w:rsidRPr="003974C9" w:rsidRDefault="003974C9" w:rsidP="00F44236">
            <w:pPr>
              <w:pStyle w:val="NormalArial"/>
              <w:rPr>
                <w:b/>
                <w:bCs/>
              </w:rPr>
            </w:pPr>
            <w:r w:rsidRPr="003974C9">
              <w:rPr>
                <w:b/>
                <w:bCs/>
              </w:rPr>
              <w:t>Date Posted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7F4E1F0" w14:textId="21783C43" w:rsidR="00067FE2" w:rsidRDefault="007E226C" w:rsidP="00F44236">
            <w:pPr>
              <w:pStyle w:val="NormalArial"/>
            </w:pPr>
            <w:r>
              <w:t>May 14, 2024</w:t>
            </w:r>
          </w:p>
        </w:tc>
      </w:tr>
      <w:tr w:rsidR="009D17F0" w14:paraId="1939CD6D" w14:textId="77777777" w:rsidTr="003974C9">
        <w:trPr>
          <w:trHeight w:val="45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1A1E631" w14:textId="3DDDDA95" w:rsidR="009D17F0" w:rsidRDefault="009D17F0" w:rsidP="00BC465F">
            <w:pPr>
              <w:pStyle w:val="Header"/>
              <w:spacing w:before="120" w:after="120"/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7B08BCA4" w14:textId="742EAE33" w:rsidR="009D17F0" w:rsidRPr="00FB509B" w:rsidRDefault="009D17F0" w:rsidP="00A62D10">
            <w:pPr>
              <w:pStyle w:val="NormalArial"/>
              <w:spacing w:before="120" w:after="120"/>
            </w:pPr>
          </w:p>
        </w:tc>
      </w:tr>
      <w:tr w:rsidR="003974C9" w14:paraId="117EEC9D" w14:textId="77777777" w:rsidTr="003974C9">
        <w:trPr>
          <w:trHeight w:val="575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3356516F" w14:textId="3B50BC36" w:rsidR="003974C9" w:rsidRPr="00FB509B" w:rsidRDefault="003974C9" w:rsidP="003974C9">
            <w:pPr>
              <w:pStyle w:val="Header"/>
              <w:spacing w:before="120" w:after="120"/>
              <w:jc w:val="center"/>
            </w:pPr>
            <w:r>
              <w:t>Submitter’s Information</w:t>
            </w:r>
          </w:p>
        </w:tc>
      </w:tr>
      <w:tr w:rsidR="00C9766A" w14:paraId="112502C0" w14:textId="77777777" w:rsidTr="003974C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7FBFB" w14:textId="7FE0B6D8" w:rsidR="00C9766A" w:rsidRDefault="003974C9" w:rsidP="00BC465F">
            <w:pPr>
              <w:pStyle w:val="Header"/>
              <w:spacing w:before="120" w:after="120"/>
            </w:pPr>
            <w: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D9AA7D2" w14:textId="5803FE73" w:rsidR="00C9766A" w:rsidRPr="00FB509B" w:rsidRDefault="002541FD" w:rsidP="00A62D10">
            <w:pPr>
              <w:pStyle w:val="NormalArial"/>
              <w:spacing w:before="120" w:after="120"/>
            </w:pPr>
            <w:r>
              <w:t>Martha Henson, Eithar Nashawati</w:t>
            </w:r>
          </w:p>
        </w:tc>
      </w:tr>
      <w:tr w:rsidR="009D17F0" w14:paraId="37367474" w14:textId="77777777" w:rsidTr="003974C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3E742F6" w14:textId="0E9686F9" w:rsidR="009D17F0" w:rsidRDefault="003974C9" w:rsidP="00BC465F">
            <w:pPr>
              <w:pStyle w:val="Header"/>
              <w:spacing w:before="120" w:after="120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A00AE95" w14:textId="324B3008" w:rsidR="009D17F0" w:rsidRPr="00FB509B" w:rsidRDefault="002541FD" w:rsidP="00A62D10">
            <w:pPr>
              <w:pStyle w:val="NormalArial"/>
              <w:spacing w:before="120" w:after="120"/>
            </w:pPr>
            <w:hyperlink r:id="rId9" w:history="1">
              <w:r w:rsidRPr="00C961F2">
                <w:rPr>
                  <w:rStyle w:val="Hyperlink"/>
                </w:rPr>
                <w:t>martha.henson@oncor.com</w:t>
              </w:r>
            </w:hyperlink>
            <w:r>
              <w:t xml:space="preserve">; </w:t>
            </w:r>
            <w:hyperlink r:id="rId10" w:history="1">
              <w:r w:rsidRPr="00C961F2">
                <w:rPr>
                  <w:rStyle w:val="Hyperlink"/>
                </w:rPr>
                <w:t>eithar.nashawati@oncor.com</w:t>
              </w:r>
            </w:hyperlink>
            <w:r>
              <w:t xml:space="preserve"> 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EC5340E" w:rsidR="009D17F0" w:rsidRDefault="003974C9" w:rsidP="00F4423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818D736" w14:textId="286A10EF" w:rsidR="00555554" w:rsidRPr="00176375" w:rsidRDefault="003974C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>
              <w:t>Oncor Electric Delivery Company LLC</w:t>
            </w:r>
          </w:p>
        </w:tc>
      </w:tr>
      <w:tr w:rsidR="00625E5D" w14:paraId="3F80A5FA" w14:textId="77777777" w:rsidTr="003974C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BB5F27" w14:textId="795750A0" w:rsidR="00625E5D" w:rsidRDefault="003974C9" w:rsidP="00BC465F">
            <w:pPr>
              <w:pStyle w:val="Header"/>
              <w:spacing w:before="120" w:after="120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vAlign w:val="center"/>
          </w:tcPr>
          <w:p w14:paraId="313E5647" w14:textId="00F3F469" w:rsidR="00625E5D" w:rsidRPr="00492239" w:rsidRDefault="002541FD" w:rsidP="00A5178E">
            <w:pPr>
              <w:pStyle w:val="NormalArial"/>
              <w:spacing w:before="120" w:after="120"/>
            </w:pPr>
            <w:r>
              <w:t>214-743-6679</w:t>
            </w:r>
          </w:p>
        </w:tc>
      </w:tr>
      <w:tr w:rsidR="003974C9" w14:paraId="2813F321" w14:textId="77777777" w:rsidTr="003974C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72808E" w14:textId="1784A3E8" w:rsidR="003974C9" w:rsidRPr="00EC55B3" w:rsidRDefault="003974C9" w:rsidP="00BC465F">
            <w:pPr>
              <w:pStyle w:val="Header"/>
              <w:spacing w:before="120" w:after="120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5BABDE6" w14:textId="155958A7" w:rsidR="003974C9" w:rsidRPr="00492239" w:rsidRDefault="002541FD" w:rsidP="00A5178E">
            <w:pPr>
              <w:pStyle w:val="NormalArial"/>
              <w:spacing w:before="120" w:after="120"/>
            </w:pPr>
            <w:r>
              <w:t>214-536-9004</w:t>
            </w:r>
          </w:p>
        </w:tc>
      </w:tr>
      <w:tr w:rsidR="003974C9" w14:paraId="480623AB" w14:textId="77777777" w:rsidTr="003974C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ACA638F" w14:textId="25798024" w:rsidR="003974C9" w:rsidRDefault="003974C9" w:rsidP="00BC465F">
            <w:pPr>
              <w:pStyle w:val="Header"/>
              <w:spacing w:before="120" w:after="120"/>
            </w:pPr>
            <w:r>
              <w:t>Market Segment</w:t>
            </w:r>
          </w:p>
        </w:tc>
        <w:tc>
          <w:tcPr>
            <w:tcW w:w="7560" w:type="dxa"/>
            <w:gridSpan w:val="2"/>
            <w:vAlign w:val="center"/>
          </w:tcPr>
          <w:p w14:paraId="115A15E1" w14:textId="44093D7B" w:rsidR="003974C9" w:rsidRPr="00492239" w:rsidRDefault="003974C9" w:rsidP="00A5178E">
            <w:pPr>
              <w:pStyle w:val="NormalArial"/>
              <w:spacing w:before="120" w:after="120"/>
            </w:pPr>
            <w:proofErr w:type="gramStart"/>
            <w:r>
              <w:t>Investor</w:t>
            </w:r>
            <w:r w:rsidR="00490D01">
              <w:t xml:space="preserve"> </w:t>
            </w:r>
            <w:r>
              <w:t>Owned</w:t>
            </w:r>
            <w:proofErr w:type="gramEnd"/>
            <w:r>
              <w:t xml:space="preserve"> Utility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5145668D" w:rsidR="00176375" w:rsidRPr="00176375" w:rsidRDefault="00D1691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Comments</w:t>
            </w:r>
          </w:p>
        </w:tc>
      </w:tr>
      <w:bookmarkEnd w:id="0"/>
    </w:tbl>
    <w:p w14:paraId="217FF723" w14:textId="77777777" w:rsidR="003606E1" w:rsidRDefault="003606E1">
      <w:pPr>
        <w:pStyle w:val="NormalArial"/>
      </w:pPr>
    </w:p>
    <w:p w14:paraId="52129354" w14:textId="2460DAA6" w:rsidR="0068343E" w:rsidRDefault="005274C3">
      <w:pPr>
        <w:pStyle w:val="NormalArial"/>
      </w:pPr>
      <w:r>
        <w:t xml:space="preserve">Oncor submits these comments to NPRR1274, </w:t>
      </w:r>
      <w:r w:rsidR="003606E1">
        <w:t>RPG Estimated Capital Cost Thresholds of Proposed Transmission Projects.</w:t>
      </w:r>
      <w:r w:rsidR="00070716">
        <w:t xml:space="preserve">  </w:t>
      </w:r>
      <w:r w:rsidR="00451317">
        <w:t>ERCOT-sponsored</w:t>
      </w:r>
      <w:r w:rsidR="005F3EDA">
        <w:t xml:space="preserve"> NPRR1274</w:t>
      </w:r>
      <w:r w:rsidR="00451317">
        <w:t xml:space="preserve"> </w:t>
      </w:r>
      <w:r w:rsidR="0068343E">
        <w:t xml:space="preserve">proposes to update the Regional Planning Group (RPG) Tier thresholds by approximately 35% to 40% based on the </w:t>
      </w:r>
      <w:r w:rsidR="00451317">
        <w:t xml:space="preserve">U.S. Bureau of Labor Statistics </w:t>
      </w:r>
      <w:r w:rsidR="0068343E">
        <w:t xml:space="preserve">Consumer Price Index </w:t>
      </w:r>
      <w:r w:rsidR="00451317">
        <w:t>i</w:t>
      </w:r>
      <w:r w:rsidR="0068343E">
        <w:t xml:space="preserve">nflation calculator (CPI).  </w:t>
      </w:r>
    </w:p>
    <w:p w14:paraId="3FE62D60" w14:textId="7C679975" w:rsidR="0068343E" w:rsidRDefault="0068343E">
      <w:pPr>
        <w:pStyle w:val="NormalArial"/>
      </w:pPr>
    </w:p>
    <w:p w14:paraId="2D7718B0" w14:textId="5B267D1C" w:rsidR="0068343E" w:rsidRDefault="0068343E">
      <w:pPr>
        <w:pStyle w:val="NormalArial"/>
      </w:pPr>
      <w:r>
        <w:t>The last RPG tier threshold adjustment was proposed by ERCOT in</w:t>
      </w:r>
      <w:r w:rsidRPr="00A16296">
        <w:t xml:space="preserve"> Ju</w:t>
      </w:r>
      <w:r w:rsidR="00A16296" w:rsidRPr="00A16296">
        <w:t xml:space="preserve">ne </w:t>
      </w:r>
      <w:r>
        <w:t>2017</w:t>
      </w:r>
      <w:r w:rsidR="00116371">
        <w:t xml:space="preserve"> in NPRR837</w:t>
      </w:r>
      <w:r w:rsidR="00B62CF3">
        <w:t xml:space="preserve">.  At that time, ERCOT </w:t>
      </w:r>
      <w:r w:rsidR="00B2512D">
        <w:t xml:space="preserve">recommended </w:t>
      </w:r>
      <w:r w:rsidR="00B62CF3">
        <w:t>a 100</w:t>
      </w:r>
      <w:r w:rsidR="00781054">
        <w:t xml:space="preserve">% increase in the RPG </w:t>
      </w:r>
      <w:r w:rsidR="00CA0067">
        <w:t>T</w:t>
      </w:r>
      <w:r w:rsidR="00781054">
        <w:t xml:space="preserve">ier </w:t>
      </w:r>
      <w:r w:rsidR="00CA0067">
        <w:t xml:space="preserve">1 </w:t>
      </w:r>
      <w:r w:rsidR="00781054">
        <w:t xml:space="preserve">threshold, an adjustment from $50M to $100M, and </w:t>
      </w:r>
      <w:r w:rsidR="00045F24" w:rsidRPr="005A79EE">
        <w:t xml:space="preserve">a </w:t>
      </w:r>
      <w:r w:rsidR="00770F9F" w:rsidRPr="005A79EE">
        <w:t>67</w:t>
      </w:r>
      <w:r w:rsidR="00045F24" w:rsidRPr="005A79EE">
        <w:t xml:space="preserve">% </w:t>
      </w:r>
      <w:r w:rsidR="00045F24">
        <w:t xml:space="preserve">increase in the </w:t>
      </w:r>
      <w:r w:rsidR="002B0C07">
        <w:t xml:space="preserve">RPG </w:t>
      </w:r>
      <w:r w:rsidR="00045F24">
        <w:t xml:space="preserve">Tier 3 threshold, </w:t>
      </w:r>
      <w:r w:rsidR="00781054">
        <w:t xml:space="preserve">from </w:t>
      </w:r>
      <w:r w:rsidR="00CA0067" w:rsidRPr="005A79EE">
        <w:t>$15</w:t>
      </w:r>
      <w:r w:rsidR="00781054" w:rsidRPr="005A79EE">
        <w:t xml:space="preserve">M </w:t>
      </w:r>
      <w:r w:rsidR="00781054">
        <w:t>to $25M.</w:t>
      </w:r>
      <w:r w:rsidR="001E4FAA">
        <w:t xml:space="preserve">  Oncor </w:t>
      </w:r>
      <w:r w:rsidR="00B2512D">
        <w:t xml:space="preserve">supports another </w:t>
      </w:r>
      <w:r w:rsidR="002B0C07">
        <w:t xml:space="preserve">similar </w:t>
      </w:r>
      <w:r w:rsidR="00B2512D">
        <w:t>adjustment to the RPG t</w:t>
      </w:r>
      <w:r w:rsidR="001E4FAA">
        <w:t xml:space="preserve">ier </w:t>
      </w:r>
      <w:r w:rsidR="007A454C">
        <w:t>thresholds</w:t>
      </w:r>
      <w:r w:rsidR="00B2512D">
        <w:t xml:space="preserve"> given</w:t>
      </w:r>
      <w:r w:rsidR="002B0C07">
        <w:t xml:space="preserve"> extraordinary</w:t>
      </w:r>
      <w:r w:rsidR="00B2512D">
        <w:t xml:space="preserve"> inflationary trends in recent years, </w:t>
      </w:r>
      <w:r w:rsidR="002B0C07">
        <w:t xml:space="preserve">and </w:t>
      </w:r>
      <w:r w:rsidR="001E4FAA">
        <w:t>recommends that a</w:t>
      </w:r>
      <w:r w:rsidR="00B2512D">
        <w:t xml:space="preserve"> doubling of </w:t>
      </w:r>
      <w:r w:rsidR="001E4FAA">
        <w:t xml:space="preserve">these </w:t>
      </w:r>
      <w:r w:rsidR="002B0C07">
        <w:t xml:space="preserve">two </w:t>
      </w:r>
      <w:r w:rsidR="001E4FAA">
        <w:t xml:space="preserve">thresholds would more appropriately reflect </w:t>
      </w:r>
      <w:r w:rsidR="0048761B">
        <w:t xml:space="preserve">the increases in </w:t>
      </w:r>
      <w:r w:rsidR="001E4FAA">
        <w:t>transmission project cost</w:t>
      </w:r>
      <w:r w:rsidR="0048761B">
        <w:t>s</w:t>
      </w:r>
      <w:r w:rsidR="001E4FAA">
        <w:t xml:space="preserve"> that have occurred since the last </w:t>
      </w:r>
      <w:r w:rsidR="00672085">
        <w:t xml:space="preserve">RPG </w:t>
      </w:r>
      <w:r w:rsidR="001E4FAA">
        <w:t>tier adjustm</w:t>
      </w:r>
      <w:r w:rsidR="0048761B">
        <w:t xml:space="preserve">ents </w:t>
      </w:r>
      <w:r w:rsidR="001E4FAA">
        <w:t>were proposed in 2017</w:t>
      </w:r>
      <w:r w:rsidR="0048761B">
        <w:t xml:space="preserve"> by NPRR837</w:t>
      </w:r>
      <w:r w:rsidR="001E4FAA">
        <w:t>.</w:t>
      </w:r>
    </w:p>
    <w:p w14:paraId="690E852C" w14:textId="6D17CAC3" w:rsidR="005B2408" w:rsidRDefault="005B2408">
      <w:pPr>
        <w:pStyle w:val="NormalArial"/>
      </w:pPr>
    </w:p>
    <w:p w14:paraId="3A3CC140" w14:textId="51FDC1EA" w:rsidR="00C62ACD" w:rsidRDefault="005B2408">
      <w:pPr>
        <w:pStyle w:val="NormalArial"/>
      </w:pPr>
      <w:r>
        <w:t xml:space="preserve">While </w:t>
      </w:r>
      <w:r w:rsidR="001914D3">
        <w:t xml:space="preserve">the </w:t>
      </w:r>
      <w:r>
        <w:t>CPI</w:t>
      </w:r>
      <w:r w:rsidR="005B29E4">
        <w:t xml:space="preserve"> </w:t>
      </w:r>
      <w:r>
        <w:t xml:space="preserve">tracks inflation costs of items such as </w:t>
      </w:r>
      <w:r w:rsidR="00A16296" w:rsidRPr="005425A0">
        <w:t xml:space="preserve">food, </w:t>
      </w:r>
      <w:r w:rsidR="005425A0">
        <w:t xml:space="preserve">shelter, </w:t>
      </w:r>
      <w:r w:rsidR="00A16296" w:rsidRPr="005425A0">
        <w:t xml:space="preserve">gasoline, energy and other household costs, an </w:t>
      </w:r>
      <w:r w:rsidR="00F11047">
        <w:t xml:space="preserve">Oncor analysis </w:t>
      </w:r>
      <w:r w:rsidR="001914D3">
        <w:t xml:space="preserve">has determined </w:t>
      </w:r>
      <w:r w:rsidR="00F11047">
        <w:t xml:space="preserve">that the cost of transmission projects has increased much more </w:t>
      </w:r>
      <w:r w:rsidR="00D55202">
        <w:t>substantially</w:t>
      </w:r>
      <w:r w:rsidR="00F11047">
        <w:t xml:space="preserve"> </w:t>
      </w:r>
      <w:r w:rsidR="001914D3">
        <w:t xml:space="preserve">during the last </w:t>
      </w:r>
      <w:r w:rsidR="00D7682D">
        <w:t>eight</w:t>
      </w:r>
      <w:r w:rsidR="001914D3">
        <w:t xml:space="preserve"> years </w:t>
      </w:r>
      <w:r w:rsidR="00F11047">
        <w:t>than this general inflation index reflects</w:t>
      </w:r>
      <w:r w:rsidR="00802787">
        <w:t xml:space="preserve">.  </w:t>
      </w:r>
      <w:r w:rsidR="005927A2">
        <w:t xml:space="preserve">The </w:t>
      </w:r>
      <w:r w:rsidR="00B94BA8">
        <w:t>CPI d</w:t>
      </w:r>
      <w:r w:rsidR="00C62ACD">
        <w:t>oes not account for items</w:t>
      </w:r>
      <w:r w:rsidR="00B94BA8">
        <w:t xml:space="preserve"> specific and unique to transmission project </w:t>
      </w:r>
      <w:r w:rsidR="00D40FA1">
        <w:t>development</w:t>
      </w:r>
      <w:r w:rsidR="00B94BA8">
        <w:t xml:space="preserve"> such as:</w:t>
      </w:r>
      <w:r w:rsidR="00C62ACD">
        <w:t xml:space="preserve"> </w:t>
      </w:r>
    </w:p>
    <w:p w14:paraId="0D650EAD" w14:textId="4808812E" w:rsidR="00C62ACD" w:rsidRDefault="00B94BA8" w:rsidP="00C62ACD">
      <w:pPr>
        <w:pStyle w:val="NormalArial"/>
        <w:numPr>
          <w:ilvl w:val="0"/>
          <w:numId w:val="21"/>
        </w:numPr>
      </w:pPr>
      <w:r>
        <w:lastRenderedPageBreak/>
        <w:t>L</w:t>
      </w:r>
      <w:r w:rsidR="00C62ACD">
        <w:t>and</w:t>
      </w:r>
      <w:r w:rsidR="00BD33DE">
        <w:t xml:space="preserve"> necessary for </w:t>
      </w:r>
      <w:r w:rsidR="00E318BD">
        <w:t xml:space="preserve">transmission line </w:t>
      </w:r>
      <w:r w:rsidR="00C62ACD">
        <w:t>R</w:t>
      </w:r>
      <w:r>
        <w:t>ight-of-</w:t>
      </w:r>
      <w:r w:rsidR="00C62ACD">
        <w:t>W</w:t>
      </w:r>
      <w:r>
        <w:t>ay</w:t>
      </w:r>
      <w:r w:rsidR="00C62ACD">
        <w:t xml:space="preserve"> </w:t>
      </w:r>
      <w:r>
        <w:t>(ROW)</w:t>
      </w:r>
      <w:r w:rsidR="00BD33DE">
        <w:t xml:space="preserve"> and other facilities such as </w:t>
      </w:r>
      <w:r w:rsidR="00BD33DE" w:rsidRPr="00FA3C5E">
        <w:t>switching stations, substations</w:t>
      </w:r>
      <w:r w:rsidR="00E318BD" w:rsidRPr="00FA3C5E">
        <w:t xml:space="preserve">, </w:t>
      </w:r>
      <w:r w:rsidR="002111C1" w:rsidRPr="00FA3C5E">
        <w:t>and F</w:t>
      </w:r>
      <w:r w:rsidR="005425A0" w:rsidRPr="00FA3C5E">
        <w:t>lex</w:t>
      </w:r>
      <w:r w:rsidR="00734CC2">
        <w:t>i</w:t>
      </w:r>
      <w:r w:rsidR="005425A0" w:rsidRPr="00FA3C5E">
        <w:t>ble AC Transmission Systems (FACTS)</w:t>
      </w:r>
      <w:r w:rsidR="002111C1" w:rsidRPr="00FA3C5E">
        <w:t xml:space="preserve"> </w:t>
      </w:r>
      <w:r w:rsidR="007A454C">
        <w:t>devices;</w:t>
      </w:r>
    </w:p>
    <w:p w14:paraId="0A2556C4" w14:textId="45DD760B" w:rsidR="00C62ACD" w:rsidRPr="00182C8E" w:rsidRDefault="0049541A" w:rsidP="00C62ACD">
      <w:pPr>
        <w:pStyle w:val="NormalArial"/>
        <w:numPr>
          <w:ilvl w:val="0"/>
          <w:numId w:val="21"/>
        </w:numPr>
      </w:pPr>
      <w:r>
        <w:t>E</w:t>
      </w:r>
      <w:r w:rsidR="00C62ACD">
        <w:t xml:space="preserve">nergized </w:t>
      </w:r>
      <w:r>
        <w:t xml:space="preserve">transmission </w:t>
      </w:r>
      <w:r w:rsidR="00C62ACD">
        <w:t>construction methodologies, which are becoming increasingly common due to the inability to obtain transmission outages necessary for construction</w:t>
      </w:r>
      <w:r w:rsidR="002111C1">
        <w:t>;</w:t>
      </w:r>
    </w:p>
    <w:p w14:paraId="4865BE18" w14:textId="549D501F" w:rsidR="00DC58BC" w:rsidRDefault="0049541A" w:rsidP="00C62ACD">
      <w:pPr>
        <w:pStyle w:val="NormalArial"/>
        <w:numPr>
          <w:ilvl w:val="0"/>
          <w:numId w:val="21"/>
        </w:numPr>
      </w:pPr>
      <w:r w:rsidRPr="00182C8E">
        <w:t>T</w:t>
      </w:r>
      <w:r w:rsidR="00DC58BC" w:rsidRPr="00182C8E">
        <w:t>emporary bypass</w:t>
      </w:r>
      <w:r w:rsidRPr="00182C8E">
        <w:t xml:space="preserve"> facilities</w:t>
      </w:r>
      <w:r w:rsidR="00992913" w:rsidRPr="00182C8E">
        <w:t xml:space="preserve"> to </w:t>
      </w:r>
      <w:r w:rsidR="00182C8E" w:rsidRPr="00182C8E">
        <w:t>maintain energized facilities</w:t>
      </w:r>
      <w:r w:rsidR="00182C8E">
        <w:t xml:space="preserve"> that cannot be outaged</w:t>
      </w:r>
      <w:r>
        <w:t xml:space="preserve">, which </w:t>
      </w:r>
      <w:r w:rsidR="00992913">
        <w:t>Oncor estimates at</w:t>
      </w:r>
      <w:r>
        <w:t xml:space="preserve"> approximately $1.5M</w:t>
      </w:r>
      <w:r w:rsidR="002C3879">
        <w:t xml:space="preserve"> per </w:t>
      </w:r>
      <w:r w:rsidR="002111C1">
        <w:t xml:space="preserve">circuit </w:t>
      </w:r>
      <w:r>
        <w:t xml:space="preserve">mile </w:t>
      </w:r>
      <w:r w:rsidR="002111C1">
        <w:t xml:space="preserve">of </w:t>
      </w:r>
      <w:r w:rsidR="002C3879">
        <w:t xml:space="preserve">345kV </w:t>
      </w:r>
      <w:r>
        <w:t>rebuild</w:t>
      </w:r>
      <w:r w:rsidR="00992913">
        <w:t>,</w:t>
      </w:r>
      <w:r>
        <w:t xml:space="preserve"> in addition to the full rebuild cost</w:t>
      </w:r>
      <w:r w:rsidR="002111C1">
        <w:t xml:space="preserve"> itself</w:t>
      </w:r>
      <w:r>
        <w:t>;</w:t>
      </w:r>
    </w:p>
    <w:p w14:paraId="05507A12" w14:textId="09509077" w:rsidR="002111C1" w:rsidRDefault="002111C1" w:rsidP="002111C1">
      <w:pPr>
        <w:pStyle w:val="NormalArial"/>
        <w:numPr>
          <w:ilvl w:val="0"/>
          <w:numId w:val="21"/>
        </w:numPr>
      </w:pPr>
      <w:r>
        <w:t>S</w:t>
      </w:r>
      <w:r w:rsidR="00DC58BC">
        <w:t xml:space="preserve">pecialty equipment such as STATCOMs, </w:t>
      </w:r>
      <w:r w:rsidR="00711AED">
        <w:t xml:space="preserve">for which procurement and commissioning </w:t>
      </w:r>
      <w:r w:rsidR="00DC58BC">
        <w:t>cost</w:t>
      </w:r>
      <w:r w:rsidR="00734CC2">
        <w:t>s</w:t>
      </w:r>
      <w:r w:rsidR="00DC58BC">
        <w:t xml:space="preserve"> h</w:t>
      </w:r>
      <w:r w:rsidR="00711AED">
        <w:t>ave</w:t>
      </w:r>
      <w:r w:rsidR="00DC58BC">
        <w:t xml:space="preserve"> increased significantly</w:t>
      </w:r>
      <w:r w:rsidR="00711AED">
        <w:t>.</w:t>
      </w:r>
    </w:p>
    <w:p w14:paraId="75578EC9" w14:textId="2FB0EA54" w:rsidR="00E36051" w:rsidRDefault="00D964DA" w:rsidP="002111C1">
      <w:pPr>
        <w:pStyle w:val="NormalArial"/>
        <w:numPr>
          <w:ilvl w:val="0"/>
          <w:numId w:val="21"/>
        </w:numPr>
      </w:pPr>
      <w:r>
        <w:t>Overall increasing material and labor costs as a result of inflation and external factors such as tariffs.</w:t>
      </w:r>
    </w:p>
    <w:p w14:paraId="24057E29" w14:textId="01C5C15E" w:rsidR="00764EC1" w:rsidRDefault="00764EC1" w:rsidP="00F0790F">
      <w:pPr>
        <w:pStyle w:val="NormalArial"/>
      </w:pPr>
    </w:p>
    <w:p w14:paraId="495DC1F3" w14:textId="7A7226AE" w:rsidR="00AD3DBA" w:rsidRDefault="005B5D54">
      <w:pPr>
        <w:pStyle w:val="NormalArial"/>
      </w:pPr>
      <w:r>
        <w:t>Oncor</w:t>
      </w:r>
      <w:r w:rsidR="00243770">
        <w:t>’s</w:t>
      </w:r>
      <w:r>
        <w:t xml:space="preserve"> evaluation has also revealed that</w:t>
      </w:r>
      <w:r w:rsidR="0027205E">
        <w:t xml:space="preserve"> </w:t>
      </w:r>
      <w:r w:rsidR="00932BA2">
        <w:t>cert</w:t>
      </w:r>
      <w:r w:rsidR="00B238B8">
        <w:t xml:space="preserve">ain </w:t>
      </w:r>
      <w:r w:rsidR="00AD3DBA">
        <w:t>p</w:t>
      </w:r>
      <w:r w:rsidR="00D17B76">
        <w:t>rojects submitted by Oncor for RPG review in the 20</w:t>
      </w:r>
      <w:r w:rsidR="00AD3DBA">
        <w:t>1</w:t>
      </w:r>
      <w:r w:rsidR="00D17B76">
        <w:t>8</w:t>
      </w:r>
      <w:r w:rsidR="003E746E">
        <w:t xml:space="preserve"> </w:t>
      </w:r>
      <w:r w:rsidR="00D17B76">
        <w:t>timeframe</w:t>
      </w:r>
      <w:r w:rsidR="003E746E">
        <w:t xml:space="preserve"> after </w:t>
      </w:r>
      <w:r w:rsidR="00021ED2">
        <w:t xml:space="preserve">the </w:t>
      </w:r>
      <w:r w:rsidR="003E746E">
        <w:t xml:space="preserve">NPRR837 </w:t>
      </w:r>
      <w:r w:rsidR="00021ED2">
        <w:t>tier thresholds were applicable</w:t>
      </w:r>
      <w:r w:rsidR="00D17B76">
        <w:t xml:space="preserve"> would </w:t>
      </w:r>
      <w:r w:rsidR="0027205E">
        <w:t>be estimated to cost twice as much</w:t>
      </w:r>
      <w:r w:rsidR="00A37979">
        <w:t xml:space="preserve"> to construct</w:t>
      </w:r>
      <w:r w:rsidR="00D17B76">
        <w:t xml:space="preserve"> today.  For example, the Sand Lake – Solstice</w:t>
      </w:r>
      <w:r w:rsidR="00BD5EE5">
        <w:t xml:space="preserve"> </w:t>
      </w:r>
      <w:r w:rsidR="00D17B76">
        <w:t xml:space="preserve">project, </w:t>
      </w:r>
      <w:r w:rsidR="00217FB7">
        <w:t xml:space="preserve">a 40-mile </w:t>
      </w:r>
      <w:r w:rsidR="00B77F05">
        <w:t xml:space="preserve">double circuit </w:t>
      </w:r>
      <w:r w:rsidR="00217FB7">
        <w:t>345 kV</w:t>
      </w:r>
      <w:r w:rsidR="00B77F05">
        <w:t xml:space="preserve"> line</w:t>
      </w:r>
      <w:r w:rsidR="00217FB7">
        <w:t>,</w:t>
      </w:r>
      <w:r w:rsidR="00D17B76" w:rsidRPr="00D17B76">
        <w:rPr>
          <w:color w:val="FF0000"/>
        </w:rPr>
        <w:t xml:space="preserve"> </w:t>
      </w:r>
      <w:r w:rsidR="00D17B76">
        <w:t xml:space="preserve">was submitted by Oncor in </w:t>
      </w:r>
      <w:r w:rsidR="00D17B76" w:rsidRPr="007F6069">
        <w:t>20</w:t>
      </w:r>
      <w:r w:rsidR="007F6069" w:rsidRPr="007F6069">
        <w:t>18</w:t>
      </w:r>
      <w:r w:rsidR="00D17B76">
        <w:t xml:space="preserve"> </w:t>
      </w:r>
      <w:r w:rsidR="007F6069">
        <w:t xml:space="preserve">as part of the Far West Texas 2 Project </w:t>
      </w:r>
      <w:r w:rsidR="00AD3DBA">
        <w:t xml:space="preserve">with </w:t>
      </w:r>
      <w:r w:rsidR="00D17B76">
        <w:t xml:space="preserve">a cost estimate of $2M per mile.  </w:t>
      </w:r>
      <w:r w:rsidR="00D964DA">
        <w:t xml:space="preserve">Due to the </w:t>
      </w:r>
      <w:r w:rsidR="00083CEA">
        <w:t>drivers</w:t>
      </w:r>
      <w:r w:rsidR="00D964DA">
        <w:t xml:space="preserve"> discussed above, s</w:t>
      </w:r>
      <w:r w:rsidR="00DB7A22">
        <w:t>imilar projects in the same area estimated today can be as much as 100% higher</w:t>
      </w:r>
      <w:r w:rsidR="00734CC2">
        <w:t xml:space="preserve"> in cost</w:t>
      </w:r>
      <w:r w:rsidR="00DB7A22">
        <w:t>.  Each project has a multitude of variables that are considered that have a direct impact on the overall costs</w:t>
      </w:r>
      <w:r w:rsidR="00734CC2">
        <w:t>,</w:t>
      </w:r>
      <w:r w:rsidR="00083CEA">
        <w:t xml:space="preserve"> but Oncor has </w:t>
      </w:r>
      <w:r w:rsidR="00DB7A22">
        <w:t xml:space="preserve">experienced an increase in cost ranging from </w:t>
      </w:r>
      <w:r w:rsidR="00D964DA">
        <w:t>50% to 100%</w:t>
      </w:r>
      <w:r w:rsidR="00083CEA">
        <w:t xml:space="preserve"> across all project types related to</w:t>
      </w:r>
      <w:r w:rsidR="00D964DA">
        <w:t xml:space="preserve"> the factors discussed above. </w:t>
      </w:r>
      <w:r w:rsidR="00DB7A22">
        <w:t xml:space="preserve"> </w:t>
      </w:r>
    </w:p>
    <w:p w14:paraId="0778F6B7" w14:textId="77777777" w:rsidR="004B2CBE" w:rsidRPr="004B2CBE" w:rsidRDefault="004B2CBE">
      <w:pPr>
        <w:pStyle w:val="NormalArial"/>
      </w:pPr>
    </w:p>
    <w:p w14:paraId="3D413595" w14:textId="3989290D" w:rsidR="005B5D54" w:rsidRDefault="00707C23" w:rsidP="005B5D54">
      <w:pPr>
        <w:pStyle w:val="NormalArial"/>
      </w:pPr>
      <w:r>
        <w:t xml:space="preserve">Oncor also observes that ERCOT Independent Reviews (EIRs) </w:t>
      </w:r>
      <w:r w:rsidR="00BF2C3D">
        <w:t xml:space="preserve">are </w:t>
      </w:r>
      <w:r w:rsidR="00A723EF">
        <w:t>r</w:t>
      </w:r>
      <w:r w:rsidR="00BF2C3D">
        <w:t>equired for</w:t>
      </w:r>
      <w:r>
        <w:t xml:space="preserve"> projects today that would not have been performed </w:t>
      </w:r>
      <w:r w:rsidR="00247D1D">
        <w:t xml:space="preserve">even </w:t>
      </w:r>
      <w:r w:rsidR="00247D1D" w:rsidRPr="006E344C">
        <w:t>t</w:t>
      </w:r>
      <w:r w:rsidR="00CA1D60">
        <w:t>hree</w:t>
      </w:r>
      <w:r w:rsidR="00EF0752" w:rsidRPr="006E344C">
        <w:t xml:space="preserve"> </w:t>
      </w:r>
      <w:r w:rsidR="00247D1D" w:rsidRPr="006E344C">
        <w:t>years ago</w:t>
      </w:r>
      <w:r w:rsidR="00EF0752" w:rsidRPr="006E344C">
        <w:t>.</w:t>
      </w:r>
      <w:r>
        <w:t xml:space="preserve">  </w:t>
      </w:r>
      <w:r w:rsidR="005B5D54">
        <w:t xml:space="preserve">Oncor </w:t>
      </w:r>
      <w:r w:rsidR="00B464CF">
        <w:t>found several examples of</w:t>
      </w:r>
      <w:r w:rsidR="005B5D54">
        <w:t xml:space="preserve"> projec</w:t>
      </w:r>
      <w:r w:rsidR="00B464CF">
        <w:t>ts</w:t>
      </w:r>
      <w:r w:rsidR="005B5D54">
        <w:t xml:space="preserve"> that </w:t>
      </w:r>
      <w:r w:rsidR="00384077">
        <w:t>required</w:t>
      </w:r>
      <w:r w:rsidR="00E3258A">
        <w:t xml:space="preserve"> RPG submi</w:t>
      </w:r>
      <w:r w:rsidR="00D16947">
        <w:t xml:space="preserve">ssion </w:t>
      </w:r>
      <w:r w:rsidR="0025420B">
        <w:t>in 202</w:t>
      </w:r>
      <w:r w:rsidR="004A0822">
        <w:t>4</w:t>
      </w:r>
      <w:r w:rsidR="006D5765">
        <w:t xml:space="preserve"> </w:t>
      </w:r>
      <w:r w:rsidR="00FB0518">
        <w:t>for exceed</w:t>
      </w:r>
      <w:r w:rsidR="00D16947">
        <w:t xml:space="preserve">ing </w:t>
      </w:r>
      <w:r w:rsidR="00FB0518">
        <w:t>$100M in cost</w:t>
      </w:r>
      <w:r w:rsidR="005B5D54">
        <w:t xml:space="preserve"> that </w:t>
      </w:r>
      <w:r w:rsidR="00FB0518">
        <w:t>would not ha</w:t>
      </w:r>
      <w:r w:rsidR="003B10F8">
        <w:t>v</w:t>
      </w:r>
      <w:r w:rsidR="00FB0518">
        <w:t xml:space="preserve">e been submitted </w:t>
      </w:r>
      <w:r w:rsidR="003B10F8">
        <w:t xml:space="preserve">or received an </w:t>
      </w:r>
      <w:r w:rsidR="00AC29E2">
        <w:t>EIR</w:t>
      </w:r>
      <w:r w:rsidR="003B10F8">
        <w:t xml:space="preserve"> </w:t>
      </w:r>
      <w:r w:rsidR="003C5C3B">
        <w:t xml:space="preserve">if submitted </w:t>
      </w:r>
      <w:r w:rsidR="00FB0518">
        <w:t>in</w:t>
      </w:r>
      <w:r w:rsidR="005B5D54">
        <w:t xml:space="preserve"> </w:t>
      </w:r>
      <w:r w:rsidR="00247D1D" w:rsidRPr="006E344C">
        <w:t>2022</w:t>
      </w:r>
      <w:r w:rsidR="003C5C3B" w:rsidRPr="006E344C">
        <w:t>.</w:t>
      </w:r>
      <w:r w:rsidR="00F76136" w:rsidRPr="006E344C">
        <w:t xml:space="preserve">  </w:t>
      </w:r>
      <w:r w:rsidR="00F76136">
        <w:t xml:space="preserve">This means projects today with similar scopes </w:t>
      </w:r>
      <w:r w:rsidR="00261130">
        <w:t xml:space="preserve">and system impacts </w:t>
      </w:r>
      <w:r w:rsidR="00F76136">
        <w:t xml:space="preserve">to projects </w:t>
      </w:r>
      <w:r w:rsidR="003D1744">
        <w:t xml:space="preserve">from two years ago </w:t>
      </w:r>
      <w:r w:rsidR="005C2336">
        <w:t>that were</w:t>
      </w:r>
      <w:r w:rsidR="003D1744">
        <w:t xml:space="preserve"> previously</w:t>
      </w:r>
      <w:r w:rsidR="005C2336">
        <w:t xml:space="preserve"> less than $100M in </w:t>
      </w:r>
      <w:r w:rsidR="003D1744" w:rsidRPr="003D1744">
        <w:t xml:space="preserve">cost </w:t>
      </w:r>
      <w:r w:rsidR="00F76136">
        <w:t xml:space="preserve">are </w:t>
      </w:r>
      <w:r w:rsidR="00AF09DE">
        <w:t>taking longer to process and are requiring more T</w:t>
      </w:r>
      <w:r w:rsidR="005F39E4">
        <w:t xml:space="preserve">ransmission </w:t>
      </w:r>
      <w:r w:rsidR="00AF09DE">
        <w:t>S</w:t>
      </w:r>
      <w:r w:rsidR="005F39E4">
        <w:t xml:space="preserve">ervice </w:t>
      </w:r>
      <w:r w:rsidR="00AF09DE">
        <w:t>P</w:t>
      </w:r>
      <w:r w:rsidR="005F39E4">
        <w:t>rovider (TSP)</w:t>
      </w:r>
      <w:r w:rsidR="00AF09DE">
        <w:t xml:space="preserve"> and ERCOT resources.</w:t>
      </w:r>
      <w:r w:rsidR="00261130">
        <w:t xml:space="preserve">  For example:</w:t>
      </w:r>
      <w:r w:rsidR="005B5D54">
        <w:br/>
      </w:r>
    </w:p>
    <w:p w14:paraId="09B1575F" w14:textId="77C5CB3F" w:rsidR="005B5D54" w:rsidRDefault="005B5D54" w:rsidP="00210B38">
      <w:pPr>
        <w:pStyle w:val="NormalArial"/>
        <w:numPr>
          <w:ilvl w:val="0"/>
          <w:numId w:val="22"/>
        </w:numPr>
      </w:pPr>
      <w:bookmarkStart w:id="1" w:name="_Hlk196392695"/>
      <w:r>
        <w:t>Oncor</w:t>
      </w:r>
      <w:r w:rsidR="00261130">
        <w:t xml:space="preserve">’s </w:t>
      </w:r>
      <w:r>
        <w:t xml:space="preserve">Venus Switch to Sam Switch 345kV Line Project </w:t>
      </w:r>
    </w:p>
    <w:bookmarkEnd w:id="1"/>
    <w:p w14:paraId="63757A08" w14:textId="0E2584A4" w:rsidR="005B5D54" w:rsidRDefault="00261130" w:rsidP="00210B38">
      <w:pPr>
        <w:pStyle w:val="NormalArial"/>
        <w:numPr>
          <w:ilvl w:val="1"/>
          <w:numId w:val="22"/>
        </w:numPr>
      </w:pPr>
      <w:r>
        <w:t>L</w:t>
      </w:r>
      <w:r w:rsidR="005B5D54">
        <w:t xml:space="preserve">ine </w:t>
      </w:r>
      <w:proofErr w:type="gramStart"/>
      <w:r w:rsidR="005B5D54">
        <w:t>rebuild</w:t>
      </w:r>
      <w:proofErr w:type="gramEnd"/>
      <w:r w:rsidR="005B5D54">
        <w:t xml:space="preserve"> projects </w:t>
      </w:r>
      <w:r w:rsidR="004C5E87">
        <w:t xml:space="preserve">not </w:t>
      </w:r>
      <w:r w:rsidR="005B5D54">
        <w:t>requir</w:t>
      </w:r>
      <w:r w:rsidR="004C5E87">
        <w:t>ing</w:t>
      </w:r>
      <w:r w:rsidR="005B5D54">
        <w:t xml:space="preserve"> a CCN</w:t>
      </w:r>
      <w:r w:rsidR="006E2B13">
        <w:t xml:space="preserve"> with complex work sequenc</w:t>
      </w:r>
      <w:r w:rsidR="00734CC2">
        <w:t>ing</w:t>
      </w:r>
      <w:r w:rsidR="006E2B13">
        <w:t xml:space="preserve"> due to </w:t>
      </w:r>
      <w:r w:rsidR="00734CC2">
        <w:t>limitations on</w:t>
      </w:r>
      <w:r w:rsidR="006E2B13">
        <w:t xml:space="preserve"> outages</w:t>
      </w:r>
      <w:r w:rsidR="005B5D54">
        <w:br/>
      </w:r>
    </w:p>
    <w:p w14:paraId="2CD776B9" w14:textId="7A133063" w:rsidR="005B5D54" w:rsidRDefault="005B5D54" w:rsidP="00210B38">
      <w:pPr>
        <w:pStyle w:val="NormalArial"/>
        <w:numPr>
          <w:ilvl w:val="0"/>
          <w:numId w:val="22"/>
        </w:numPr>
      </w:pPr>
      <w:r>
        <w:t xml:space="preserve">Oncor Forney 345/138kV Switch rebuild project </w:t>
      </w:r>
    </w:p>
    <w:p w14:paraId="60F26DAC" w14:textId="352712CA" w:rsidR="005B5D54" w:rsidRDefault="005B5D54" w:rsidP="00210B38">
      <w:pPr>
        <w:pStyle w:val="NormalArial"/>
        <w:numPr>
          <w:ilvl w:val="1"/>
          <w:numId w:val="22"/>
        </w:numPr>
      </w:pPr>
      <w:r>
        <w:t>Switching station rebuild; additional autotransformer; line terminal equipment</w:t>
      </w:r>
      <w:r w:rsidR="00D964DA">
        <w:t>, and line reroutes</w:t>
      </w:r>
      <w:r w:rsidR="006E2B13">
        <w:t xml:space="preserve"> to terminate into </w:t>
      </w:r>
      <w:r w:rsidR="00734CC2">
        <w:t xml:space="preserve">a </w:t>
      </w:r>
      <w:r w:rsidR="006E2B13">
        <w:t>new switch</w:t>
      </w:r>
      <w:r w:rsidR="00210B38">
        <w:br/>
      </w:r>
    </w:p>
    <w:p w14:paraId="23388E38" w14:textId="4D343396" w:rsidR="005B5D54" w:rsidRDefault="00210B38" w:rsidP="00D0472F">
      <w:pPr>
        <w:pStyle w:val="NormalArial"/>
        <w:numPr>
          <w:ilvl w:val="0"/>
          <w:numId w:val="22"/>
        </w:numPr>
      </w:pPr>
      <w:r>
        <w:t xml:space="preserve">Oncor </w:t>
      </w:r>
      <w:r w:rsidR="005B5D54">
        <w:t>Tredway 138kV Switch and Expanse – Tredway 138kV 2</w:t>
      </w:r>
      <w:r w:rsidR="005B5D54" w:rsidRPr="00CD6A80">
        <w:rPr>
          <w:vertAlign w:val="superscript"/>
        </w:rPr>
        <w:t>nd</w:t>
      </w:r>
      <w:r w:rsidR="005B5D54">
        <w:t xml:space="preserve"> circuit </w:t>
      </w:r>
    </w:p>
    <w:p w14:paraId="6EF891E3" w14:textId="02652F40" w:rsidR="005B5D54" w:rsidRDefault="005B5D54" w:rsidP="00AC7E86">
      <w:pPr>
        <w:pStyle w:val="NormalArial"/>
        <w:numPr>
          <w:ilvl w:val="1"/>
          <w:numId w:val="22"/>
        </w:numPr>
      </w:pPr>
      <w:r>
        <w:t xml:space="preserve">New </w:t>
      </w:r>
      <w:r w:rsidRPr="004D34D7">
        <w:t>switching station</w:t>
      </w:r>
      <w:r w:rsidR="00AC7E86" w:rsidRPr="004D34D7">
        <w:t>, n</w:t>
      </w:r>
      <w:r w:rsidRPr="004D34D7">
        <w:t>ew lines of nominal length</w:t>
      </w:r>
      <w:r w:rsidR="00AC7E86" w:rsidRPr="004D34D7">
        <w:t>,</w:t>
      </w:r>
      <w:r w:rsidRPr="004D34D7">
        <w:t xml:space="preserve"> and line rebuilds </w:t>
      </w:r>
      <w:r w:rsidR="00D0472F" w:rsidRPr="004D34D7">
        <w:t>not requiring a CCN</w:t>
      </w:r>
    </w:p>
    <w:p w14:paraId="5F2C07C7" w14:textId="77777777" w:rsidR="00624600" w:rsidRDefault="00624600" w:rsidP="003A5332">
      <w:pPr>
        <w:pStyle w:val="NormalArial"/>
      </w:pPr>
    </w:p>
    <w:p w14:paraId="1EE31C5D" w14:textId="01D0E077" w:rsidR="006A5076" w:rsidRDefault="00751CF2">
      <w:pPr>
        <w:pStyle w:val="NormalArial"/>
      </w:pPr>
      <w:r>
        <w:lastRenderedPageBreak/>
        <w:t>In these comments b</w:t>
      </w:r>
      <w:r w:rsidR="00670E63" w:rsidRPr="00987189">
        <w:t xml:space="preserve">ased on the analysis described above, Oncor </w:t>
      </w:r>
      <w:r w:rsidR="002306ED" w:rsidRPr="00987189">
        <w:t xml:space="preserve">proposes </w:t>
      </w:r>
      <w:r w:rsidR="002260FA">
        <w:t>to</w:t>
      </w:r>
      <w:r w:rsidR="00670E63" w:rsidRPr="00987189">
        <w:t xml:space="preserve"> </w:t>
      </w:r>
      <w:r w:rsidR="002306ED" w:rsidRPr="00987189">
        <w:t xml:space="preserve">double </w:t>
      </w:r>
      <w:r w:rsidR="00670E63" w:rsidRPr="00987189">
        <w:t>the RPG tier thresholds</w:t>
      </w:r>
      <w:r w:rsidR="00270557">
        <w:t xml:space="preserve"> in</w:t>
      </w:r>
      <w:r w:rsidR="00F23728">
        <w:t xml:space="preserve"> NPRR1274</w:t>
      </w:r>
      <w:r w:rsidR="00270557">
        <w:t>.</w:t>
      </w:r>
    </w:p>
    <w:p w14:paraId="38AE3DEC" w14:textId="4B7EDD54" w:rsidR="003A5332" w:rsidRPr="00D56D61" w:rsidRDefault="003A533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vAlign w:val="center"/>
          </w:tcPr>
          <w:p w14:paraId="36C3E360" w14:textId="6C721495" w:rsidR="009A3772" w:rsidRPr="007C199B" w:rsidRDefault="00D16912" w:rsidP="007C199B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Revised Cover Page Language</w:t>
            </w:r>
          </w:p>
        </w:tc>
      </w:tr>
    </w:tbl>
    <w:p w14:paraId="4F3CE782" w14:textId="3D623044" w:rsidR="00D16912" w:rsidRPr="00D56D61" w:rsidRDefault="00D16912" w:rsidP="007E226C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0E6291FB" w:rsidR="009A3772" w:rsidRDefault="00D16912">
            <w:pPr>
              <w:pStyle w:val="Header"/>
              <w:jc w:val="center"/>
            </w:pPr>
            <w:r>
              <w:t xml:space="preserve">Revised </w:t>
            </w:r>
            <w:r w:rsidR="009A3772">
              <w:t>Proposed Protocol Language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03C7472" w14:textId="77777777" w:rsidR="00E23606" w:rsidRPr="00AE0E6D" w:rsidRDefault="00E23606" w:rsidP="00E23606">
      <w:pPr>
        <w:pStyle w:val="H4"/>
        <w:rPr>
          <w:b w:val="0"/>
        </w:rPr>
      </w:pPr>
      <w:bookmarkStart w:id="2" w:name="_Toc400526183"/>
      <w:bookmarkStart w:id="3" w:name="_Toc405534501"/>
      <w:bookmarkStart w:id="4" w:name="_Toc406570514"/>
      <w:bookmarkStart w:id="5" w:name="_Toc410910666"/>
      <w:bookmarkStart w:id="6" w:name="_Toc411841094"/>
      <w:bookmarkStart w:id="7" w:name="_Toc422147056"/>
      <w:bookmarkStart w:id="8" w:name="_Toc433020652"/>
      <w:bookmarkStart w:id="9" w:name="_Toc437262093"/>
      <w:bookmarkStart w:id="10" w:name="_Toc478375270"/>
      <w:bookmarkStart w:id="11" w:name="_Toc178232180"/>
      <w:r w:rsidRPr="00AE0E6D">
        <w:t>3.11.4.3</w:t>
      </w:r>
      <w:r w:rsidRPr="00AE0E6D">
        <w:tab/>
        <w:t>Categorization of Proposed Transmission Projects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7A4BE398" w14:textId="77777777" w:rsidR="00E23606" w:rsidRPr="00350910" w:rsidRDefault="00E23606" w:rsidP="00E23606">
      <w:pPr>
        <w:pStyle w:val="BodyTextNumbered"/>
      </w:pPr>
      <w:r>
        <w:t>(1)</w:t>
      </w:r>
      <w:r>
        <w:tab/>
      </w:r>
      <w:r w:rsidRPr="00350910">
        <w:t xml:space="preserve">ERCOT classifies all proposed transmission projects into one of four categories (or Tiers).  Each Tier is defined so that projects with a similar cost and impact on reliability and the ERCOT market are grouped into the same Tier.  </w:t>
      </w:r>
      <w:r w:rsidRPr="00415110">
        <w:rPr>
          <w:iCs w:val="0"/>
        </w:rPr>
        <w:t>For Tier classification, the total estimated cost of the project shall be used which includes costs borne by a</w:t>
      </w:r>
      <w:r>
        <w:rPr>
          <w:iCs w:val="0"/>
        </w:rPr>
        <w:t>nother party</w:t>
      </w:r>
      <w:r w:rsidRPr="00350910">
        <w:t>.</w:t>
      </w:r>
    </w:p>
    <w:p w14:paraId="4C674889" w14:textId="1B497ED4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(a)</w:t>
      </w:r>
      <w:del w:id="12" w:author="ERCOT" w:date="2024-11-19T10:21:00Z">
        <w:r w:rsidRPr="00415110" w:rsidDel="00E23606">
          <w:rPr>
            <w:iCs/>
          </w:rPr>
          <w:delText xml:space="preserve"> </w:delText>
        </w:r>
      </w:del>
      <w:r w:rsidRPr="00415110">
        <w:rPr>
          <w:iCs/>
        </w:rPr>
        <w:tab/>
        <w:t xml:space="preserve">A project shall be classified as Tier 1 if the estimated capital cost is </w:t>
      </w:r>
      <w:r>
        <w:rPr>
          <w:iCs/>
        </w:rPr>
        <w:t xml:space="preserve">greater than or equal to </w:t>
      </w:r>
      <w:ins w:id="13" w:author="Oncor 051425" w:date="2025-04-25T08:03:00Z">
        <w:r w:rsidR="003B5148">
          <w:rPr>
            <w:iCs/>
          </w:rPr>
          <w:t>$200,000,000</w:t>
        </w:r>
      </w:ins>
      <w:del w:id="14" w:author="ERCOT" w:date="2024-11-19T10:21:00Z">
        <w:r w:rsidRPr="00415110" w:rsidDel="00E23606">
          <w:rPr>
            <w:iCs/>
          </w:rPr>
          <w:delText>$100,000,000</w:delText>
        </w:r>
      </w:del>
      <w:ins w:id="15" w:author="ERCOT" w:date="2024-11-19T10:21:00Z">
        <w:del w:id="16" w:author="Oncor 051425" w:date="2025-04-25T08:03:00Z">
          <w:r w:rsidDel="003B5148">
            <w:rPr>
              <w:iCs/>
            </w:rPr>
            <w:delText>$135,000,000</w:delText>
          </w:r>
        </w:del>
      </w:ins>
      <w:r w:rsidRPr="00415110">
        <w:rPr>
          <w:iCs/>
        </w:rPr>
        <w:t>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31569599" w14:textId="26A33DBE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(b)</w:t>
      </w:r>
      <w:r w:rsidRPr="00415110">
        <w:rPr>
          <w:iCs/>
        </w:rPr>
        <w:tab/>
        <w:t xml:space="preserve">A project shall be classified as Tier 2 if the estimated capital cost is less than </w:t>
      </w:r>
      <w:ins w:id="17" w:author="Oncor 051425" w:date="2025-04-25T08:03:00Z">
        <w:r w:rsidR="003B5148">
          <w:rPr>
            <w:iCs/>
          </w:rPr>
          <w:t>$200,000,000</w:t>
        </w:r>
      </w:ins>
      <w:del w:id="18" w:author="ERCOT" w:date="2024-11-19T10:21:00Z">
        <w:r w:rsidRPr="00415110" w:rsidDel="00E23606">
          <w:rPr>
            <w:iCs/>
          </w:rPr>
          <w:delText>$100,000,000</w:delText>
        </w:r>
      </w:del>
      <w:ins w:id="19" w:author="ERCOT" w:date="2024-11-19T10:22:00Z">
        <w:del w:id="20" w:author="Oncor 051425" w:date="2025-04-25T08:04:00Z">
          <w:r w:rsidDel="003B5148">
            <w:rPr>
              <w:iCs/>
            </w:rPr>
            <w:delText>$135,</w:delText>
          </w:r>
        </w:del>
        <w:del w:id="21" w:author="Oncor 051425" w:date="2025-04-25T08:03:00Z">
          <w:r w:rsidDel="003B5148">
            <w:rPr>
              <w:iCs/>
            </w:rPr>
            <w:delText>000,000</w:delText>
          </w:r>
        </w:del>
      </w:ins>
      <w:r w:rsidRPr="00415110">
        <w:rPr>
          <w:iCs/>
        </w:rPr>
        <w:t xml:space="preserve"> and a Certificate of Convenience and Necessity (CCN) is required,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61B5E2A6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(c)</w:t>
      </w:r>
      <w:r w:rsidRPr="00415110">
        <w:rPr>
          <w:iCs/>
        </w:rPr>
        <w:tab/>
        <w:t>A project shall be classified as Tier 3 if any of the following are true:</w:t>
      </w:r>
    </w:p>
    <w:p w14:paraId="19C4F2DE" w14:textId="4663F15C" w:rsidR="00E23606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(i)</w:t>
      </w:r>
      <w:r w:rsidRPr="00415110">
        <w:rPr>
          <w:iCs/>
        </w:rPr>
        <w:tab/>
        <w:t xml:space="preserve">The estimated capital cost is </w:t>
      </w:r>
      <w:r>
        <w:rPr>
          <w:iCs/>
        </w:rPr>
        <w:t xml:space="preserve">less than </w:t>
      </w:r>
      <w:ins w:id="22" w:author="Oncor 051425" w:date="2025-04-25T08:04:00Z">
        <w:r w:rsidR="003B5148">
          <w:rPr>
            <w:iCs/>
          </w:rPr>
          <w:t>$200,000,000</w:t>
        </w:r>
      </w:ins>
      <w:ins w:id="23" w:author="Oncor 051425" w:date="2025-04-25T08:07:00Z">
        <w:r w:rsidR="00645446">
          <w:rPr>
            <w:iCs/>
          </w:rPr>
          <w:t xml:space="preserve"> </w:t>
        </w:r>
      </w:ins>
      <w:del w:id="24" w:author="ERCOT" w:date="2024-11-19T10:22:00Z">
        <w:r w:rsidRPr="00415110" w:rsidDel="00E23606">
          <w:rPr>
            <w:iCs/>
          </w:rPr>
          <w:delText>$100,000,000</w:delText>
        </w:r>
      </w:del>
      <w:ins w:id="25" w:author="ERCOT" w:date="2024-11-19T10:22:00Z">
        <w:del w:id="26" w:author="Oncor 051425" w:date="2025-04-25T08:04:00Z">
          <w:r w:rsidDel="003B5148">
            <w:rPr>
              <w:iCs/>
            </w:rPr>
            <w:delText>$135,000,000</w:delText>
          </w:r>
        </w:del>
      </w:ins>
      <w:del w:id="27" w:author="Oncor 051425" w:date="2025-04-25T08:04:00Z">
        <w:r w:rsidDel="003B5148">
          <w:rPr>
            <w:iCs/>
          </w:rPr>
          <w:delText xml:space="preserve"> </w:delText>
        </w:r>
      </w:del>
      <w:r>
        <w:rPr>
          <w:iCs/>
        </w:rPr>
        <w:t>and greater than or equal to</w:t>
      </w:r>
      <w:r w:rsidRPr="00415110">
        <w:rPr>
          <w:iCs/>
        </w:rPr>
        <w:t xml:space="preserve"> </w:t>
      </w:r>
      <w:ins w:id="28" w:author="Oncor 051425" w:date="2025-04-25T08:06:00Z">
        <w:r w:rsidR="00A26BEE">
          <w:rPr>
            <w:iCs/>
          </w:rPr>
          <w:t>$50,000,000</w:t>
        </w:r>
      </w:ins>
      <w:del w:id="29" w:author="ERCOT" w:date="2024-11-19T10:22:00Z">
        <w:r w:rsidRPr="00415110" w:rsidDel="00E23606">
          <w:rPr>
            <w:iCs/>
          </w:rPr>
          <w:delText>$25,000,000</w:delText>
        </w:r>
      </w:del>
      <w:ins w:id="30" w:author="ERCOT" w:date="2024-11-19T10:22:00Z">
        <w:del w:id="31" w:author="Oncor 051425" w:date="2025-04-25T08:06:00Z">
          <w:r w:rsidDel="00A26BEE">
            <w:rPr>
              <w:iCs/>
            </w:rPr>
            <w:delText>$35,000,000</w:delText>
          </w:r>
        </w:del>
      </w:ins>
      <w:r w:rsidRPr="00415110">
        <w:rPr>
          <w:iCs/>
        </w:rPr>
        <w:t xml:space="preserve"> and a CCN is not required, unless the project is considered to be a neutral project pursuant to paragraph (</w:t>
      </w:r>
      <w:r>
        <w:rPr>
          <w:iCs/>
        </w:rPr>
        <w:t>f) below; or</w:t>
      </w:r>
    </w:p>
    <w:p w14:paraId="33A5EC17" w14:textId="76036FBF" w:rsidR="00E23606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(ii)</w:t>
      </w:r>
      <w:r w:rsidRPr="00415110">
        <w:rPr>
          <w:iCs/>
        </w:rPr>
        <w:tab/>
        <w:t xml:space="preserve">The estimated capital cost is less than </w:t>
      </w:r>
      <w:ins w:id="32" w:author="Oncor 051425" w:date="2025-04-25T08:05:00Z">
        <w:r w:rsidR="003B5148">
          <w:rPr>
            <w:iCs/>
          </w:rPr>
          <w:t>$50,000,000</w:t>
        </w:r>
      </w:ins>
      <w:del w:id="33" w:author="ERCOT" w:date="2024-11-19T10:22:00Z">
        <w:r w:rsidRPr="00415110" w:rsidDel="00AF0D90">
          <w:rPr>
            <w:iCs/>
          </w:rPr>
          <w:delText>$25,000,000</w:delText>
        </w:r>
      </w:del>
      <w:ins w:id="34" w:author="ERCOT" w:date="2024-11-19T10:22:00Z">
        <w:del w:id="35" w:author="Oncor 051425" w:date="2025-04-25T08:05:00Z">
          <w:r w:rsidR="00AF0D90" w:rsidDel="003B5148">
            <w:rPr>
              <w:iCs/>
            </w:rPr>
            <w:delText>$</w:delText>
          </w:r>
        </w:del>
      </w:ins>
      <w:ins w:id="36" w:author="ERCOT" w:date="2024-11-19T10:23:00Z">
        <w:del w:id="37" w:author="Oncor 051425" w:date="2025-04-25T08:05:00Z">
          <w:r w:rsidR="00AF0D90" w:rsidDel="003B5148">
            <w:rPr>
              <w:iCs/>
            </w:rPr>
            <w:delText>35,000,000</w:delText>
          </w:r>
        </w:del>
      </w:ins>
      <w:r w:rsidRPr="00415110">
        <w:rPr>
          <w:iCs/>
        </w:rPr>
        <w:t xml:space="preserve">, a CCN is not required, and the project includes 345 kV </w:t>
      </w:r>
      <w:r>
        <w:rPr>
          <w:iCs/>
        </w:rPr>
        <w:t>circuit reconductor of more than one mile, additional 345/138 kV autotransformer capacity, or a new 345 kV substation</w:t>
      </w:r>
      <w:r w:rsidRPr="00415110">
        <w:rPr>
          <w:iCs/>
        </w:rPr>
        <w:t>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7F5F0618" w14:textId="032F2207" w:rsidR="00E23606" w:rsidRDefault="00E23606" w:rsidP="00E23606">
      <w:pPr>
        <w:spacing w:after="240"/>
        <w:ind w:left="1440" w:hanging="720"/>
        <w:rPr>
          <w:iCs/>
        </w:rPr>
      </w:pPr>
      <w:r>
        <w:rPr>
          <w:iCs/>
        </w:rPr>
        <w:t>(d)</w:t>
      </w:r>
      <w:r>
        <w:rPr>
          <w:iCs/>
        </w:rPr>
        <w:tab/>
        <w:t xml:space="preserve">A project with an estimated capital cost greater </w:t>
      </w:r>
      <w:r w:rsidRPr="00C96504">
        <w:rPr>
          <w:iCs/>
        </w:rPr>
        <w:t xml:space="preserve">than or equal to </w:t>
      </w:r>
      <w:ins w:id="38" w:author="Oncor 051425" w:date="2025-04-25T08:05:00Z">
        <w:r w:rsidR="003B5148">
          <w:rPr>
            <w:iCs/>
          </w:rPr>
          <w:t>$50,000,000</w:t>
        </w:r>
      </w:ins>
      <w:ins w:id="39" w:author="Oncor 051425" w:date="2025-04-25T08:07:00Z">
        <w:r w:rsidR="00645446">
          <w:rPr>
            <w:iCs/>
          </w:rPr>
          <w:t xml:space="preserve"> </w:t>
        </w:r>
      </w:ins>
      <w:del w:id="40" w:author="ERCOT" w:date="2024-11-19T10:23:00Z">
        <w:r w:rsidRPr="00C96504" w:rsidDel="00AF0D90">
          <w:rPr>
            <w:iCs/>
          </w:rPr>
          <w:delText>$25,000,000</w:delText>
        </w:r>
      </w:del>
      <w:ins w:id="41" w:author="ERCOT" w:date="2024-11-19T10:23:00Z">
        <w:del w:id="42" w:author="Oncor 051425" w:date="2025-04-25T08:05:00Z">
          <w:r w:rsidR="00AF0D90" w:rsidDel="003B5148">
            <w:rPr>
              <w:iCs/>
            </w:rPr>
            <w:delText>$35,000,000</w:delText>
          </w:r>
        </w:del>
      </w:ins>
      <w:del w:id="43" w:author="Oncor 051425" w:date="2025-04-25T08:05:00Z">
        <w:r w:rsidRPr="00C96504" w:rsidDel="003B5148">
          <w:rPr>
            <w:iCs/>
          </w:rPr>
          <w:delText xml:space="preserve"> </w:delText>
        </w:r>
      </w:del>
      <w:r w:rsidRPr="00C96504">
        <w:rPr>
          <w:iCs/>
        </w:rPr>
        <w:t>that is proposed for the purpose of replacing aged infrastructure or storm hardening</w:t>
      </w:r>
      <w:r>
        <w:rPr>
          <w:iCs/>
        </w:rPr>
        <w:t xml:space="preserve"> shall be processed as a Tier 3 project and shall be </w:t>
      </w:r>
      <w:r w:rsidRPr="00C96504">
        <w:rPr>
          <w:iCs/>
        </w:rPr>
        <w:t>reclassified as a Tier 4, neutral project upon ERCOT’s determination that any concerns, questions or objections raised during the comment process have been resolved satisfactorily</w:t>
      </w:r>
      <w:r>
        <w:rPr>
          <w:iCs/>
        </w:rPr>
        <w:t>.</w:t>
      </w:r>
    </w:p>
    <w:p w14:paraId="7B79BB74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lastRenderedPageBreak/>
        <w:t>(</w:t>
      </w:r>
      <w:r>
        <w:rPr>
          <w:iCs/>
        </w:rPr>
        <w:t>e</w:t>
      </w:r>
      <w:r w:rsidRPr="00415110">
        <w:rPr>
          <w:iCs/>
        </w:rPr>
        <w:t>)</w:t>
      </w:r>
      <w:r w:rsidRPr="00415110">
        <w:rPr>
          <w:iCs/>
        </w:rPr>
        <w:tab/>
        <w:t>A project shall be classified as Tier 4 if it does not meet the requirements to be classified as Tier 1, 2, or 3 or if it is considered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08195159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</w:t>
      </w:r>
      <w:r>
        <w:rPr>
          <w:iCs/>
        </w:rPr>
        <w:t>f</w:t>
      </w:r>
      <w:r w:rsidRPr="00415110">
        <w:rPr>
          <w:iCs/>
        </w:rPr>
        <w:t>)</w:t>
      </w:r>
      <w:r w:rsidRPr="00415110">
        <w:rPr>
          <w:iCs/>
        </w:rPr>
        <w:tab/>
        <w:t>A project shall be considered a neutral project if it consists entirely of:</w:t>
      </w:r>
    </w:p>
    <w:p w14:paraId="4E526EB7" w14:textId="77777777" w:rsidR="00E23606" w:rsidRPr="00415110" w:rsidRDefault="00E23606" w:rsidP="00E23606">
      <w:pPr>
        <w:spacing w:after="240"/>
        <w:ind w:left="2160" w:hanging="720"/>
      </w:pPr>
      <w:r w:rsidRPr="00415110">
        <w:t>(i)</w:t>
      </w:r>
      <w:r w:rsidRPr="00415110">
        <w:tab/>
        <w:t xml:space="preserve">The addition of or upgrades to radial transmission circuits; </w:t>
      </w:r>
    </w:p>
    <w:p w14:paraId="4B6E42D6" w14:textId="77777777" w:rsidR="00E23606" w:rsidRPr="00415110" w:rsidRDefault="00E23606" w:rsidP="00E23606">
      <w:pPr>
        <w:spacing w:after="240"/>
        <w:ind w:left="2160" w:hanging="720"/>
      </w:pPr>
      <w:r w:rsidRPr="00415110">
        <w:t>(ii)</w:t>
      </w:r>
      <w:r w:rsidRPr="00415110">
        <w:tab/>
        <w:t>The addition of equipment that does not affect the transfer capability of a circuit;</w:t>
      </w:r>
    </w:p>
    <w:p w14:paraId="6006FC35" w14:textId="77777777" w:rsidR="00E23606" w:rsidRPr="00415110" w:rsidRDefault="00E23606" w:rsidP="00E23606">
      <w:pPr>
        <w:spacing w:after="240"/>
        <w:ind w:left="2160" w:hanging="720"/>
      </w:pPr>
      <w:r w:rsidRPr="00415110">
        <w:t>(iii)</w:t>
      </w:r>
      <w:r w:rsidRPr="00415110">
        <w:tab/>
        <w:t xml:space="preserve">Repair and replacement-in-kind projects; </w:t>
      </w:r>
    </w:p>
    <w:p w14:paraId="07066FC0" w14:textId="77777777" w:rsidR="00E23606" w:rsidRPr="00415110" w:rsidRDefault="00E23606" w:rsidP="00E23606">
      <w:pPr>
        <w:spacing w:after="240"/>
        <w:ind w:left="2160" w:hanging="720"/>
      </w:pPr>
      <w:r w:rsidRPr="00415110">
        <w:t>(iv)</w:t>
      </w:r>
      <w:r w:rsidRPr="00415110">
        <w:tab/>
      </w:r>
      <w:r>
        <w:t>Transmission Facilities needed to connect a new Generation Resource, Energy Storage Resource (ESR), or Settlement Only Generator (SOG) to a new or existing substation on the existing ERCOT Transmission Grid, including the substation</w:t>
      </w:r>
      <w:r w:rsidRPr="00415110">
        <w:t xml:space="preserve">; </w:t>
      </w:r>
    </w:p>
    <w:p w14:paraId="1CF9BAD8" w14:textId="77777777" w:rsidR="00E23606" w:rsidRPr="00415110" w:rsidRDefault="00E23606" w:rsidP="00E23606">
      <w:pPr>
        <w:spacing w:after="240"/>
        <w:ind w:left="2160" w:hanging="720"/>
      </w:pPr>
      <w:r w:rsidRPr="00415110">
        <w:t>(v)</w:t>
      </w:r>
      <w:r w:rsidRPr="00415110">
        <w:tab/>
        <w:t xml:space="preserve">The addition of static reactive devices; </w:t>
      </w:r>
    </w:p>
    <w:p w14:paraId="3381BCBF" w14:textId="77777777" w:rsidR="00E23606" w:rsidRPr="00415110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(vi)</w:t>
      </w:r>
      <w:r w:rsidRPr="00415110">
        <w:rPr>
          <w:iCs/>
        </w:rPr>
        <w:tab/>
        <w:t>A project to serve a new Load, unless such project would create a new transmission circuit connection between two stations (other than looping an existing circuit into the new Load-serving station);</w:t>
      </w:r>
    </w:p>
    <w:p w14:paraId="1332C1C8" w14:textId="77777777" w:rsidR="00E23606" w:rsidRPr="00415110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(vii)</w:t>
      </w:r>
      <w:r w:rsidRPr="00415110">
        <w:rPr>
          <w:iCs/>
        </w:rPr>
        <w:tab/>
        <w:t>Replacement of failed equipment, even if it results in a ratings and/or impedance change; or</w:t>
      </w:r>
    </w:p>
    <w:p w14:paraId="1D40D9B2" w14:textId="77777777" w:rsidR="00E23606" w:rsidRDefault="00E23606" w:rsidP="00E23606">
      <w:pPr>
        <w:spacing w:after="240"/>
        <w:ind w:left="2160" w:hanging="720"/>
        <w:rPr>
          <w:iCs/>
        </w:rPr>
      </w:pPr>
      <w:r>
        <w:rPr>
          <w:iCs/>
        </w:rPr>
        <w:t>(viii</w:t>
      </w:r>
      <w:r w:rsidRPr="00415110">
        <w:rPr>
          <w:iCs/>
        </w:rPr>
        <w:t>)</w:t>
      </w:r>
      <w:r w:rsidRPr="00415110">
        <w:rPr>
          <w:iCs/>
        </w:rPr>
        <w:tab/>
        <w:t>Equipment upgrades resulting in only ratings changes.</w:t>
      </w:r>
    </w:p>
    <w:p w14:paraId="5BEC3271" w14:textId="77777777" w:rsidR="00E23606" w:rsidRPr="00350910" w:rsidRDefault="00E23606" w:rsidP="00E23606">
      <w:pPr>
        <w:pStyle w:val="BodyTextNumbered"/>
      </w:pPr>
      <w:r>
        <w:t>(2)</w:t>
      </w:r>
      <w:r>
        <w:tab/>
      </w:r>
      <w:r w:rsidRPr="00350910">
        <w:t>ERCOT may use its reasonable judgment to increase the level of review of a proposed project (e.g., from Tier 3 to Tier 2) from that which would be strictly indicated by these criteria, based on stakeholder comments, ERCOT analysis or the system impacts of the project.</w:t>
      </w:r>
    </w:p>
    <w:p w14:paraId="0F57FC69" w14:textId="42392495" w:rsidR="00E23606" w:rsidRDefault="00E23606" w:rsidP="00E23606">
      <w:pPr>
        <w:spacing w:after="240"/>
        <w:ind w:left="1440" w:hanging="720"/>
      </w:pPr>
      <w:r>
        <w:t xml:space="preserve">(a) </w:t>
      </w:r>
      <w:r>
        <w:tab/>
        <w:t xml:space="preserve">A project with an estimated capital cost greater than or equal to </w:t>
      </w:r>
      <w:ins w:id="44" w:author="Oncor 051425" w:date="2025-04-25T08:05:00Z">
        <w:r w:rsidR="00C82BEC">
          <w:t>$100,000,000</w:t>
        </w:r>
      </w:ins>
      <w:ins w:id="45" w:author="Oncor 051425" w:date="2025-04-25T08:07:00Z">
        <w:r w:rsidR="00645446">
          <w:t xml:space="preserve"> </w:t>
        </w:r>
      </w:ins>
      <w:del w:id="46" w:author="ERCOT" w:date="2024-11-19T10:24:00Z">
        <w:r w:rsidDel="00AF0D90">
          <w:delText>$50,000,000</w:delText>
        </w:r>
      </w:del>
      <w:ins w:id="47" w:author="ERCOT" w:date="2024-11-19T10:24:00Z">
        <w:del w:id="48" w:author="Oncor 051425" w:date="2025-04-25T08:05:00Z">
          <w:r w:rsidR="00AF0D90" w:rsidDel="00C82BEC">
            <w:delText>$68,000,000</w:delText>
          </w:r>
        </w:del>
      </w:ins>
      <w:del w:id="49" w:author="Oncor 051425" w:date="2025-04-25T08:05:00Z">
        <w:r w:rsidDel="00C82BEC">
          <w:delText xml:space="preserve"> </w:delText>
        </w:r>
      </w:del>
      <w:r>
        <w:t xml:space="preserve">that requires a CCN shall be reclassified and processed as a Tier 1 project upon request by a Market Participant during the comment period per Planning Guide </w:t>
      </w:r>
      <w:r w:rsidRPr="00BB5F4D">
        <w:t>Section</w:t>
      </w:r>
      <w:r>
        <w:t xml:space="preserve"> 3.1.5, Regional Planning Group Comment Process.</w:t>
      </w:r>
    </w:p>
    <w:p w14:paraId="3D7AF613" w14:textId="77777777" w:rsidR="00E23606" w:rsidRDefault="00E23606" w:rsidP="00E23606">
      <w:pPr>
        <w:pStyle w:val="BodyTextNumbered"/>
      </w:pPr>
      <w:r>
        <w:t>(3)</w:t>
      </w:r>
      <w:r>
        <w:tab/>
      </w:r>
      <w:r w:rsidRPr="00350910">
        <w:t>Any project that would be built by an Entity that is exempt (e.g., a Municipally Owned Utility (MOU)) from getting a CCN for transmission projects but would require a CCN if it were to be built by a regulated Entity will be treated as if the project would require a CCN for the purpose of defining the Tier of the project.</w:t>
      </w:r>
    </w:p>
    <w:p w14:paraId="035099FA" w14:textId="643F2C4B" w:rsidR="009A3772" w:rsidRPr="00DF0CBE" w:rsidRDefault="00E23606" w:rsidP="00BC465F">
      <w:pPr>
        <w:pStyle w:val="BodyTextNumbered"/>
        <w:rPr>
          <w:color w:val="000000"/>
          <w:sz w:val="27"/>
          <w:szCs w:val="27"/>
        </w:rPr>
      </w:pPr>
      <w:r>
        <w:t>(4)</w:t>
      </w:r>
      <w:r>
        <w:tab/>
        <w:t>If during the course of ERCOT’s independent review of a project, the project scope changes, ERCOT may reclassify the project into the appropriate Tier.</w:t>
      </w:r>
    </w:p>
    <w:sectPr w:rsidR="009A3772" w:rsidRPr="00DF0CBE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B938B" w14:textId="77777777" w:rsidR="000E6055" w:rsidRDefault="000E6055">
      <w:r>
        <w:separator/>
      </w:r>
    </w:p>
  </w:endnote>
  <w:endnote w:type="continuationSeparator" w:id="0">
    <w:p w14:paraId="122E5B09" w14:textId="77777777" w:rsidR="000E6055" w:rsidRDefault="000E6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05DEE48C" w:rsidR="00D176CF" w:rsidRDefault="00577B0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1274</w:t>
    </w:r>
    <w:r w:rsidR="00D176CF">
      <w:rPr>
        <w:rFonts w:ascii="Arial" w:hAnsi="Arial" w:cs="Arial"/>
        <w:sz w:val="18"/>
      </w:rPr>
      <w:t>NPRR</w:t>
    </w:r>
    <w:r w:rsidR="00D12971">
      <w:rPr>
        <w:rFonts w:ascii="Arial" w:hAnsi="Arial" w:cs="Arial"/>
        <w:sz w:val="18"/>
      </w:rPr>
      <w:t>-0</w:t>
    </w:r>
    <w:r w:rsidR="007E226C">
      <w:rPr>
        <w:rFonts w:ascii="Arial" w:hAnsi="Arial" w:cs="Arial"/>
        <w:sz w:val="18"/>
      </w:rPr>
      <w:t>6</w:t>
    </w:r>
    <w:r w:rsidR="00D12971">
      <w:rPr>
        <w:rFonts w:ascii="Arial" w:hAnsi="Arial" w:cs="Arial"/>
        <w:sz w:val="18"/>
      </w:rPr>
      <w:t xml:space="preserve"> </w:t>
    </w:r>
    <w:r w:rsidR="00D4629F">
      <w:rPr>
        <w:rFonts w:ascii="Arial" w:hAnsi="Arial" w:cs="Arial"/>
        <w:sz w:val="18"/>
      </w:rPr>
      <w:t xml:space="preserve">Oncor </w:t>
    </w:r>
    <w:r w:rsidR="00047190">
      <w:rPr>
        <w:rFonts w:ascii="Arial" w:hAnsi="Arial" w:cs="Arial"/>
        <w:sz w:val="18"/>
      </w:rPr>
      <w:t xml:space="preserve">Comments </w:t>
    </w:r>
    <w:r w:rsidR="00D4629F">
      <w:rPr>
        <w:rFonts w:ascii="Arial" w:hAnsi="Arial" w:cs="Arial"/>
        <w:sz w:val="18"/>
      </w:rPr>
      <w:t>051425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CFA4C" w14:textId="77777777" w:rsidR="000E6055" w:rsidRDefault="000E6055">
      <w:r>
        <w:separator/>
      </w:r>
    </w:p>
  </w:footnote>
  <w:footnote w:type="continuationSeparator" w:id="0">
    <w:p w14:paraId="40D0D9DC" w14:textId="77777777" w:rsidR="000E6055" w:rsidRDefault="000E6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7F9E9AE2" w:rsidR="00D176CF" w:rsidRDefault="00D16912" w:rsidP="006E4597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53720"/>
    <w:multiLevelType w:val="hybridMultilevel"/>
    <w:tmpl w:val="29680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D58BA"/>
    <w:multiLevelType w:val="hybridMultilevel"/>
    <w:tmpl w:val="352C4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4153495">
    <w:abstractNumId w:val="0"/>
  </w:num>
  <w:num w:numId="2" w16cid:durableId="597982606">
    <w:abstractNumId w:val="12"/>
  </w:num>
  <w:num w:numId="3" w16cid:durableId="2141796299">
    <w:abstractNumId w:val="13"/>
  </w:num>
  <w:num w:numId="4" w16cid:durableId="1195390357">
    <w:abstractNumId w:val="1"/>
  </w:num>
  <w:num w:numId="5" w16cid:durableId="1886679027">
    <w:abstractNumId w:val="8"/>
  </w:num>
  <w:num w:numId="6" w16cid:durableId="1459570438">
    <w:abstractNumId w:val="8"/>
  </w:num>
  <w:num w:numId="7" w16cid:durableId="694967774">
    <w:abstractNumId w:val="8"/>
  </w:num>
  <w:num w:numId="8" w16cid:durableId="292756542">
    <w:abstractNumId w:val="8"/>
  </w:num>
  <w:num w:numId="9" w16cid:durableId="1676301741">
    <w:abstractNumId w:val="8"/>
  </w:num>
  <w:num w:numId="10" w16cid:durableId="1015158078">
    <w:abstractNumId w:val="8"/>
  </w:num>
  <w:num w:numId="11" w16cid:durableId="806510951">
    <w:abstractNumId w:val="8"/>
  </w:num>
  <w:num w:numId="12" w16cid:durableId="1315984965">
    <w:abstractNumId w:val="8"/>
  </w:num>
  <w:num w:numId="13" w16cid:durableId="2019769101">
    <w:abstractNumId w:val="8"/>
  </w:num>
  <w:num w:numId="14" w16cid:durableId="1440371782">
    <w:abstractNumId w:val="4"/>
  </w:num>
  <w:num w:numId="15" w16cid:durableId="904529904">
    <w:abstractNumId w:val="7"/>
  </w:num>
  <w:num w:numId="16" w16cid:durableId="1948654016">
    <w:abstractNumId w:val="10"/>
  </w:num>
  <w:num w:numId="17" w16cid:durableId="1534033692">
    <w:abstractNumId w:val="11"/>
  </w:num>
  <w:num w:numId="18" w16cid:durableId="296303844">
    <w:abstractNumId w:val="5"/>
  </w:num>
  <w:num w:numId="19" w16cid:durableId="1873692853">
    <w:abstractNumId w:val="9"/>
  </w:num>
  <w:num w:numId="20" w16cid:durableId="654139400">
    <w:abstractNumId w:val="2"/>
  </w:num>
  <w:num w:numId="21" w16cid:durableId="1681539608">
    <w:abstractNumId w:val="6"/>
  </w:num>
  <w:num w:numId="22" w16cid:durableId="170586494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  <w15:person w15:author="Oncor 051425">
    <w15:presenceInfo w15:providerId="None" w15:userId="Oncor 05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1ED2"/>
    <w:rsid w:val="00042CE3"/>
    <w:rsid w:val="00045F24"/>
    <w:rsid w:val="00047190"/>
    <w:rsid w:val="000520FA"/>
    <w:rsid w:val="00060A5A"/>
    <w:rsid w:val="00064B44"/>
    <w:rsid w:val="00067FE2"/>
    <w:rsid w:val="00070716"/>
    <w:rsid w:val="0007682E"/>
    <w:rsid w:val="000821E9"/>
    <w:rsid w:val="00083CEA"/>
    <w:rsid w:val="0008655C"/>
    <w:rsid w:val="0009420C"/>
    <w:rsid w:val="000C6528"/>
    <w:rsid w:val="000D1AEB"/>
    <w:rsid w:val="000D3E64"/>
    <w:rsid w:val="000E6055"/>
    <w:rsid w:val="000F13C5"/>
    <w:rsid w:val="00105A36"/>
    <w:rsid w:val="001131EC"/>
    <w:rsid w:val="00116371"/>
    <w:rsid w:val="00127393"/>
    <w:rsid w:val="001313B4"/>
    <w:rsid w:val="0013478D"/>
    <w:rsid w:val="0014546D"/>
    <w:rsid w:val="001457B5"/>
    <w:rsid w:val="001500D9"/>
    <w:rsid w:val="00156DB7"/>
    <w:rsid w:val="00157228"/>
    <w:rsid w:val="00160C3C"/>
    <w:rsid w:val="00176375"/>
    <w:rsid w:val="0017783C"/>
    <w:rsid w:val="00182C8E"/>
    <w:rsid w:val="001875B3"/>
    <w:rsid w:val="001914D3"/>
    <w:rsid w:val="0019314C"/>
    <w:rsid w:val="00195447"/>
    <w:rsid w:val="001A18EB"/>
    <w:rsid w:val="001D1F15"/>
    <w:rsid w:val="001E4FAA"/>
    <w:rsid w:val="001F38F0"/>
    <w:rsid w:val="001F444A"/>
    <w:rsid w:val="001F67A2"/>
    <w:rsid w:val="002025BE"/>
    <w:rsid w:val="00210B38"/>
    <w:rsid w:val="002111C1"/>
    <w:rsid w:val="00217FB7"/>
    <w:rsid w:val="00223BAA"/>
    <w:rsid w:val="002260FA"/>
    <w:rsid w:val="002306ED"/>
    <w:rsid w:val="00237430"/>
    <w:rsid w:val="00242E35"/>
    <w:rsid w:val="00243770"/>
    <w:rsid w:val="00247D1D"/>
    <w:rsid w:val="00250195"/>
    <w:rsid w:val="002541FD"/>
    <w:rsid w:val="0025420B"/>
    <w:rsid w:val="00261130"/>
    <w:rsid w:val="0026307D"/>
    <w:rsid w:val="00270557"/>
    <w:rsid w:val="0027205E"/>
    <w:rsid w:val="00276A99"/>
    <w:rsid w:val="00286AD9"/>
    <w:rsid w:val="002913F0"/>
    <w:rsid w:val="002966F3"/>
    <w:rsid w:val="002A43EC"/>
    <w:rsid w:val="002B0C07"/>
    <w:rsid w:val="002B69F3"/>
    <w:rsid w:val="002B763A"/>
    <w:rsid w:val="002C3879"/>
    <w:rsid w:val="002D382A"/>
    <w:rsid w:val="002D4B3F"/>
    <w:rsid w:val="002F1EDD"/>
    <w:rsid w:val="003013F2"/>
    <w:rsid w:val="0030232A"/>
    <w:rsid w:val="00304AA6"/>
    <w:rsid w:val="0030694A"/>
    <w:rsid w:val="003069F4"/>
    <w:rsid w:val="003606E1"/>
    <w:rsid w:val="00360920"/>
    <w:rsid w:val="0038226C"/>
    <w:rsid w:val="00384077"/>
    <w:rsid w:val="00384709"/>
    <w:rsid w:val="00386C35"/>
    <w:rsid w:val="003974C9"/>
    <w:rsid w:val="003A3D77"/>
    <w:rsid w:val="003A5332"/>
    <w:rsid w:val="003B0D3F"/>
    <w:rsid w:val="003B10F8"/>
    <w:rsid w:val="003B213F"/>
    <w:rsid w:val="003B5148"/>
    <w:rsid w:val="003B5AED"/>
    <w:rsid w:val="003C274C"/>
    <w:rsid w:val="003C5C3B"/>
    <w:rsid w:val="003C6B7B"/>
    <w:rsid w:val="003D1744"/>
    <w:rsid w:val="003D6827"/>
    <w:rsid w:val="003E746E"/>
    <w:rsid w:val="004074AA"/>
    <w:rsid w:val="004135BD"/>
    <w:rsid w:val="0042520F"/>
    <w:rsid w:val="004302A4"/>
    <w:rsid w:val="00431822"/>
    <w:rsid w:val="004463BA"/>
    <w:rsid w:val="00451317"/>
    <w:rsid w:val="00455311"/>
    <w:rsid w:val="00461D45"/>
    <w:rsid w:val="00471327"/>
    <w:rsid w:val="004822D4"/>
    <w:rsid w:val="0048761B"/>
    <w:rsid w:val="00490D01"/>
    <w:rsid w:val="00492239"/>
    <w:rsid w:val="0049290B"/>
    <w:rsid w:val="0049541A"/>
    <w:rsid w:val="004A0822"/>
    <w:rsid w:val="004A4451"/>
    <w:rsid w:val="004B2CBE"/>
    <w:rsid w:val="004C1C53"/>
    <w:rsid w:val="004C5E87"/>
    <w:rsid w:val="004D34D7"/>
    <w:rsid w:val="004D3958"/>
    <w:rsid w:val="005008DF"/>
    <w:rsid w:val="005045D0"/>
    <w:rsid w:val="00510561"/>
    <w:rsid w:val="00514E70"/>
    <w:rsid w:val="005274C3"/>
    <w:rsid w:val="0053010C"/>
    <w:rsid w:val="00532ED4"/>
    <w:rsid w:val="00534C6C"/>
    <w:rsid w:val="005425A0"/>
    <w:rsid w:val="0054572A"/>
    <w:rsid w:val="00555554"/>
    <w:rsid w:val="00563E08"/>
    <w:rsid w:val="00577B00"/>
    <w:rsid w:val="005841C0"/>
    <w:rsid w:val="0059260F"/>
    <w:rsid w:val="005927A2"/>
    <w:rsid w:val="005979AE"/>
    <w:rsid w:val="005A4964"/>
    <w:rsid w:val="005A79EE"/>
    <w:rsid w:val="005B2408"/>
    <w:rsid w:val="005B29E4"/>
    <w:rsid w:val="005B5D54"/>
    <w:rsid w:val="005C2336"/>
    <w:rsid w:val="005D4663"/>
    <w:rsid w:val="005E205C"/>
    <w:rsid w:val="005E5074"/>
    <w:rsid w:val="005F39E4"/>
    <w:rsid w:val="005F3EDA"/>
    <w:rsid w:val="006023C1"/>
    <w:rsid w:val="00612E4F"/>
    <w:rsid w:val="00613501"/>
    <w:rsid w:val="00615D5E"/>
    <w:rsid w:val="00622E99"/>
    <w:rsid w:val="00624600"/>
    <w:rsid w:val="00625E5D"/>
    <w:rsid w:val="00645446"/>
    <w:rsid w:val="00646A23"/>
    <w:rsid w:val="00650305"/>
    <w:rsid w:val="006515E0"/>
    <w:rsid w:val="00653F28"/>
    <w:rsid w:val="00657C61"/>
    <w:rsid w:val="006617DE"/>
    <w:rsid w:val="0066370F"/>
    <w:rsid w:val="00670E63"/>
    <w:rsid w:val="00672085"/>
    <w:rsid w:val="00676D9A"/>
    <w:rsid w:val="00681EF1"/>
    <w:rsid w:val="0068343E"/>
    <w:rsid w:val="006A0784"/>
    <w:rsid w:val="006A5076"/>
    <w:rsid w:val="006A697B"/>
    <w:rsid w:val="006B4DDE"/>
    <w:rsid w:val="006B58DD"/>
    <w:rsid w:val="006C0D40"/>
    <w:rsid w:val="006D5765"/>
    <w:rsid w:val="006E2B13"/>
    <w:rsid w:val="006E344C"/>
    <w:rsid w:val="006E4597"/>
    <w:rsid w:val="00707C23"/>
    <w:rsid w:val="00711AED"/>
    <w:rsid w:val="00732083"/>
    <w:rsid w:val="00734CC2"/>
    <w:rsid w:val="00743968"/>
    <w:rsid w:val="00743F7F"/>
    <w:rsid w:val="00751CF2"/>
    <w:rsid w:val="00764EC1"/>
    <w:rsid w:val="00765F2F"/>
    <w:rsid w:val="00770F9F"/>
    <w:rsid w:val="0077336A"/>
    <w:rsid w:val="00781054"/>
    <w:rsid w:val="00785415"/>
    <w:rsid w:val="00786294"/>
    <w:rsid w:val="00791CB9"/>
    <w:rsid w:val="00793130"/>
    <w:rsid w:val="0079598E"/>
    <w:rsid w:val="00797DEE"/>
    <w:rsid w:val="007A1BE1"/>
    <w:rsid w:val="007A454C"/>
    <w:rsid w:val="007B3233"/>
    <w:rsid w:val="007B3E91"/>
    <w:rsid w:val="007B5A42"/>
    <w:rsid w:val="007C199B"/>
    <w:rsid w:val="007D27D3"/>
    <w:rsid w:val="007D2CED"/>
    <w:rsid w:val="007D3073"/>
    <w:rsid w:val="007D64B9"/>
    <w:rsid w:val="007D72D4"/>
    <w:rsid w:val="007E0452"/>
    <w:rsid w:val="007E1303"/>
    <w:rsid w:val="007E226C"/>
    <w:rsid w:val="007F215F"/>
    <w:rsid w:val="007F6069"/>
    <w:rsid w:val="00802787"/>
    <w:rsid w:val="008070C0"/>
    <w:rsid w:val="00811C12"/>
    <w:rsid w:val="008127D0"/>
    <w:rsid w:val="008370D7"/>
    <w:rsid w:val="00842192"/>
    <w:rsid w:val="00845778"/>
    <w:rsid w:val="008561BB"/>
    <w:rsid w:val="008566A9"/>
    <w:rsid w:val="00887E28"/>
    <w:rsid w:val="008A215E"/>
    <w:rsid w:val="008B4914"/>
    <w:rsid w:val="008D0E28"/>
    <w:rsid w:val="008D41A2"/>
    <w:rsid w:val="008D5C3A"/>
    <w:rsid w:val="008E2870"/>
    <w:rsid w:val="008E6DA2"/>
    <w:rsid w:val="008F6DD5"/>
    <w:rsid w:val="0090399F"/>
    <w:rsid w:val="00907B1E"/>
    <w:rsid w:val="00932BA2"/>
    <w:rsid w:val="00943AFD"/>
    <w:rsid w:val="00944265"/>
    <w:rsid w:val="00945F1B"/>
    <w:rsid w:val="00951ADC"/>
    <w:rsid w:val="00960B7E"/>
    <w:rsid w:val="00963A51"/>
    <w:rsid w:val="009728C7"/>
    <w:rsid w:val="00983B6E"/>
    <w:rsid w:val="0098580B"/>
    <w:rsid w:val="00987189"/>
    <w:rsid w:val="00992913"/>
    <w:rsid w:val="009936F8"/>
    <w:rsid w:val="009A3772"/>
    <w:rsid w:val="009D17F0"/>
    <w:rsid w:val="009F616B"/>
    <w:rsid w:val="00A029AE"/>
    <w:rsid w:val="00A16296"/>
    <w:rsid w:val="00A22D2E"/>
    <w:rsid w:val="00A26BEE"/>
    <w:rsid w:val="00A37979"/>
    <w:rsid w:val="00A42796"/>
    <w:rsid w:val="00A5178E"/>
    <w:rsid w:val="00A5311D"/>
    <w:rsid w:val="00A62D10"/>
    <w:rsid w:val="00A723EF"/>
    <w:rsid w:val="00A862C7"/>
    <w:rsid w:val="00AA510D"/>
    <w:rsid w:val="00AB5E7C"/>
    <w:rsid w:val="00AC29E2"/>
    <w:rsid w:val="00AC31EC"/>
    <w:rsid w:val="00AC7E86"/>
    <w:rsid w:val="00AD1745"/>
    <w:rsid w:val="00AD3B58"/>
    <w:rsid w:val="00AD3DBA"/>
    <w:rsid w:val="00AF09DE"/>
    <w:rsid w:val="00AF0D90"/>
    <w:rsid w:val="00AF2DC4"/>
    <w:rsid w:val="00AF56C6"/>
    <w:rsid w:val="00AF7CB2"/>
    <w:rsid w:val="00B032E8"/>
    <w:rsid w:val="00B238B8"/>
    <w:rsid w:val="00B2512D"/>
    <w:rsid w:val="00B25957"/>
    <w:rsid w:val="00B25E2F"/>
    <w:rsid w:val="00B354DB"/>
    <w:rsid w:val="00B464CF"/>
    <w:rsid w:val="00B57F96"/>
    <w:rsid w:val="00B62CF3"/>
    <w:rsid w:val="00B67892"/>
    <w:rsid w:val="00B77F05"/>
    <w:rsid w:val="00B94BA8"/>
    <w:rsid w:val="00BA300F"/>
    <w:rsid w:val="00BA4D33"/>
    <w:rsid w:val="00BB03F8"/>
    <w:rsid w:val="00BB15AF"/>
    <w:rsid w:val="00BC2D06"/>
    <w:rsid w:val="00BC465F"/>
    <w:rsid w:val="00BD33DE"/>
    <w:rsid w:val="00BD5EE5"/>
    <w:rsid w:val="00BF2C3D"/>
    <w:rsid w:val="00C00A0A"/>
    <w:rsid w:val="00C03826"/>
    <w:rsid w:val="00C12252"/>
    <w:rsid w:val="00C445F8"/>
    <w:rsid w:val="00C5725A"/>
    <w:rsid w:val="00C62ACD"/>
    <w:rsid w:val="00C63671"/>
    <w:rsid w:val="00C672FB"/>
    <w:rsid w:val="00C744EB"/>
    <w:rsid w:val="00C82BEC"/>
    <w:rsid w:val="00C90702"/>
    <w:rsid w:val="00C917FF"/>
    <w:rsid w:val="00C92E5E"/>
    <w:rsid w:val="00C9766A"/>
    <w:rsid w:val="00CA0067"/>
    <w:rsid w:val="00CA1D60"/>
    <w:rsid w:val="00CB050F"/>
    <w:rsid w:val="00CB4AE1"/>
    <w:rsid w:val="00CC4F39"/>
    <w:rsid w:val="00CD544C"/>
    <w:rsid w:val="00CD65D8"/>
    <w:rsid w:val="00CD6A80"/>
    <w:rsid w:val="00CD7374"/>
    <w:rsid w:val="00CF4256"/>
    <w:rsid w:val="00D0472F"/>
    <w:rsid w:val="00D04FE8"/>
    <w:rsid w:val="00D12971"/>
    <w:rsid w:val="00D16912"/>
    <w:rsid w:val="00D16947"/>
    <w:rsid w:val="00D176CF"/>
    <w:rsid w:val="00D17AD5"/>
    <w:rsid w:val="00D17B76"/>
    <w:rsid w:val="00D20E0C"/>
    <w:rsid w:val="00D271E3"/>
    <w:rsid w:val="00D40FA1"/>
    <w:rsid w:val="00D4629F"/>
    <w:rsid w:val="00D47A80"/>
    <w:rsid w:val="00D51922"/>
    <w:rsid w:val="00D55202"/>
    <w:rsid w:val="00D65FC8"/>
    <w:rsid w:val="00D7682D"/>
    <w:rsid w:val="00D8301A"/>
    <w:rsid w:val="00D85807"/>
    <w:rsid w:val="00D86189"/>
    <w:rsid w:val="00D87349"/>
    <w:rsid w:val="00D906B4"/>
    <w:rsid w:val="00D91EE9"/>
    <w:rsid w:val="00D9627A"/>
    <w:rsid w:val="00D964DA"/>
    <w:rsid w:val="00D97220"/>
    <w:rsid w:val="00DB7A22"/>
    <w:rsid w:val="00DC31E2"/>
    <w:rsid w:val="00DC58BC"/>
    <w:rsid w:val="00DD4F79"/>
    <w:rsid w:val="00DE50CF"/>
    <w:rsid w:val="00DE7082"/>
    <w:rsid w:val="00DF0CBE"/>
    <w:rsid w:val="00E05CE3"/>
    <w:rsid w:val="00E14D47"/>
    <w:rsid w:val="00E1641C"/>
    <w:rsid w:val="00E23606"/>
    <w:rsid w:val="00E26708"/>
    <w:rsid w:val="00E31763"/>
    <w:rsid w:val="00E318BD"/>
    <w:rsid w:val="00E3258A"/>
    <w:rsid w:val="00E34958"/>
    <w:rsid w:val="00E36051"/>
    <w:rsid w:val="00E37AB0"/>
    <w:rsid w:val="00E40D5D"/>
    <w:rsid w:val="00E7060F"/>
    <w:rsid w:val="00E71C39"/>
    <w:rsid w:val="00EA56E6"/>
    <w:rsid w:val="00EA694D"/>
    <w:rsid w:val="00EA7F74"/>
    <w:rsid w:val="00EC335F"/>
    <w:rsid w:val="00EC48FB"/>
    <w:rsid w:val="00EC4CAB"/>
    <w:rsid w:val="00ED3965"/>
    <w:rsid w:val="00ED3CCE"/>
    <w:rsid w:val="00EF0752"/>
    <w:rsid w:val="00EF232A"/>
    <w:rsid w:val="00F05A69"/>
    <w:rsid w:val="00F0790F"/>
    <w:rsid w:val="00F11047"/>
    <w:rsid w:val="00F229F3"/>
    <w:rsid w:val="00F23728"/>
    <w:rsid w:val="00F40425"/>
    <w:rsid w:val="00F43FFD"/>
    <w:rsid w:val="00F44236"/>
    <w:rsid w:val="00F52517"/>
    <w:rsid w:val="00F65DE9"/>
    <w:rsid w:val="00F76136"/>
    <w:rsid w:val="00F766DD"/>
    <w:rsid w:val="00F90242"/>
    <w:rsid w:val="00FA3C5E"/>
    <w:rsid w:val="00FA57B2"/>
    <w:rsid w:val="00FB0518"/>
    <w:rsid w:val="00FB384C"/>
    <w:rsid w:val="00FB509B"/>
    <w:rsid w:val="00FC313E"/>
    <w:rsid w:val="00FC3D4B"/>
    <w:rsid w:val="00FC6312"/>
    <w:rsid w:val="00FE36E3"/>
    <w:rsid w:val="00FE6B01"/>
    <w:rsid w:val="00FF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BodyTextNumberedChar1">
    <w:name w:val="Body Text Numbered Char1"/>
    <w:link w:val="BodyTextNumbered"/>
    <w:rsid w:val="00E2360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E23606"/>
    <w:pPr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E23606"/>
    <w:rPr>
      <w:b/>
      <w:b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7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ithar.nashawati@onco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ha.henson@oncor.com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1372</Words>
  <Characters>7637</Characters>
  <Application>Microsoft Office Word</Application>
  <DocSecurity>0</DocSecurity>
  <Lines>149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8867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7</cp:revision>
  <cp:lastPrinted>2013-11-15T22:11:00Z</cp:lastPrinted>
  <dcterms:created xsi:type="dcterms:W3CDTF">2025-05-14T21:15:00Z</dcterms:created>
  <dcterms:modified xsi:type="dcterms:W3CDTF">2025-05-14T21:23:00Z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